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370775" w14:textId="77777777" w:rsidR="00D33A01" w:rsidRPr="005B1F1E" w:rsidRDefault="005A42C5" w:rsidP="003A709A">
      <w:pPr>
        <w:tabs>
          <w:tab w:val="left" w:pos="360"/>
        </w:tabs>
        <w:spacing w:line="288" w:lineRule="auto"/>
        <w:jc w:val="right"/>
        <w:rPr>
          <w:rFonts w:eastAsia="Times New Roman" w:cs="Times New Roman"/>
          <w:b/>
          <w:i/>
        </w:rPr>
      </w:pPr>
      <w:r w:rsidRPr="005B1F1E">
        <w:rPr>
          <w:rFonts w:eastAsia="Times New Roman" w:cs="Times New Roman"/>
          <w:b/>
          <w:i/>
        </w:rPr>
        <w:t>Załącznik nr 6a do SWZ</w:t>
      </w:r>
    </w:p>
    <w:p w14:paraId="1A25E780" w14:textId="77777777" w:rsidR="00045401" w:rsidRPr="006C4CB1" w:rsidRDefault="00045401" w:rsidP="003A709A">
      <w:pPr>
        <w:tabs>
          <w:tab w:val="left" w:pos="360"/>
        </w:tabs>
        <w:spacing w:line="288" w:lineRule="auto"/>
        <w:jc w:val="right"/>
        <w:rPr>
          <w:rFonts w:eastAsia="Times New Roman" w:cs="Times New Roman"/>
          <w:b/>
          <w:sz w:val="14"/>
          <w:szCs w:val="14"/>
        </w:rPr>
      </w:pPr>
    </w:p>
    <w:p w14:paraId="3B2EE4BB" w14:textId="77777777" w:rsidR="00045401" w:rsidRPr="00831535" w:rsidRDefault="00045401" w:rsidP="003A709A">
      <w:pPr>
        <w:tabs>
          <w:tab w:val="left" w:pos="360"/>
        </w:tabs>
        <w:spacing w:line="288" w:lineRule="auto"/>
        <w:jc w:val="right"/>
        <w:rPr>
          <w:rFonts w:eastAsia="Times New Roman" w:cs="Times New Roman"/>
          <w:b/>
        </w:rPr>
      </w:pPr>
      <w:r>
        <w:rPr>
          <w:rFonts w:eastAsia="Times New Roman" w:cs="Times New Roman"/>
          <w:b/>
        </w:rPr>
        <w:t>Dotyczy części  I</w:t>
      </w:r>
    </w:p>
    <w:p w14:paraId="11099B80" w14:textId="7CDFBFD5" w:rsidR="00D33A01" w:rsidRDefault="00D33A01" w:rsidP="003A709A">
      <w:pPr>
        <w:tabs>
          <w:tab w:val="left" w:pos="360"/>
        </w:tabs>
        <w:spacing w:line="288" w:lineRule="auto"/>
        <w:jc w:val="right"/>
        <w:rPr>
          <w:rFonts w:eastAsia="Times New Roman" w:cs="Times New Roman"/>
          <w:b/>
          <w:bCs/>
          <w:iCs/>
        </w:rPr>
      </w:pPr>
    </w:p>
    <w:p w14:paraId="2ECF5C12" w14:textId="77777777" w:rsidR="00C06D86" w:rsidRPr="00831535" w:rsidRDefault="00C06D86" w:rsidP="003A709A">
      <w:pPr>
        <w:tabs>
          <w:tab w:val="left" w:pos="360"/>
        </w:tabs>
        <w:spacing w:line="288" w:lineRule="auto"/>
        <w:jc w:val="right"/>
        <w:rPr>
          <w:rFonts w:eastAsia="Times New Roman" w:cs="Times New Roman"/>
          <w:b/>
          <w:bCs/>
          <w:iCs/>
        </w:rPr>
      </w:pPr>
    </w:p>
    <w:p w14:paraId="389F2E81" w14:textId="3CC85048" w:rsidR="00D33A01" w:rsidRDefault="005A42C5" w:rsidP="003A709A">
      <w:pPr>
        <w:tabs>
          <w:tab w:val="left" w:pos="2846"/>
          <w:tab w:val="center" w:pos="5386"/>
        </w:tabs>
        <w:spacing w:before="60" w:after="60" w:line="288" w:lineRule="auto"/>
        <w:ind w:left="851" w:hanging="295"/>
        <w:jc w:val="center"/>
        <w:rPr>
          <w:rFonts w:eastAsia="Times New Roman" w:cs="Times New Roman"/>
          <w:b/>
          <w:bCs/>
          <w:iCs/>
        </w:rPr>
      </w:pPr>
      <w:r w:rsidRPr="00831535">
        <w:rPr>
          <w:rFonts w:eastAsia="Times New Roman" w:cs="Times New Roman"/>
          <w:b/>
          <w:bCs/>
          <w:iCs/>
        </w:rPr>
        <w:t>U M O W A   N r ................….</w:t>
      </w:r>
    </w:p>
    <w:p w14:paraId="6BBCBF9B" w14:textId="640BE498" w:rsidR="00686BA1" w:rsidRDefault="00686BA1" w:rsidP="003A709A">
      <w:pPr>
        <w:tabs>
          <w:tab w:val="left" w:pos="2846"/>
          <w:tab w:val="center" w:pos="5386"/>
        </w:tabs>
        <w:spacing w:before="60" w:after="60" w:line="288" w:lineRule="auto"/>
        <w:ind w:left="851" w:hanging="295"/>
        <w:jc w:val="center"/>
        <w:rPr>
          <w:rFonts w:cs="Times New Roman"/>
        </w:rPr>
      </w:pPr>
    </w:p>
    <w:p w14:paraId="374D950E" w14:textId="77777777" w:rsidR="00C06D86" w:rsidRPr="00831535" w:rsidRDefault="00C06D86" w:rsidP="003A709A">
      <w:pPr>
        <w:tabs>
          <w:tab w:val="left" w:pos="2846"/>
          <w:tab w:val="center" w:pos="5386"/>
        </w:tabs>
        <w:spacing w:before="60" w:after="60" w:line="288" w:lineRule="auto"/>
        <w:ind w:left="851" w:hanging="295"/>
        <w:jc w:val="center"/>
        <w:rPr>
          <w:rFonts w:cs="Times New Roman"/>
        </w:rPr>
      </w:pPr>
    </w:p>
    <w:p w14:paraId="4DC7DCC2" w14:textId="3FAC759A" w:rsidR="00D33A01" w:rsidRPr="00831535" w:rsidRDefault="000C3127" w:rsidP="003A709A">
      <w:pPr>
        <w:tabs>
          <w:tab w:val="left" w:pos="2137"/>
          <w:tab w:val="center" w:pos="4677"/>
        </w:tabs>
        <w:spacing w:before="60" w:after="60" w:line="288" w:lineRule="auto"/>
        <w:ind w:left="142" w:hanging="295"/>
        <w:rPr>
          <w:rFonts w:cs="Times New Roman"/>
        </w:rPr>
      </w:pPr>
      <w:r>
        <w:rPr>
          <w:rFonts w:eastAsia="Times New Roman" w:cs="Times New Roman"/>
          <w:bCs/>
          <w:iCs/>
        </w:rPr>
        <w:t xml:space="preserve">  </w:t>
      </w:r>
      <w:r w:rsidR="005A42C5" w:rsidRPr="00831535">
        <w:rPr>
          <w:rFonts w:eastAsia="Times New Roman" w:cs="Times New Roman"/>
          <w:bCs/>
          <w:iCs/>
        </w:rPr>
        <w:t xml:space="preserve">zawarta w dniu ......................... w </w:t>
      </w:r>
      <w:r w:rsidR="005A42C5" w:rsidRPr="00831535">
        <w:rPr>
          <w:rFonts w:eastAsia="Times New Roman" w:cs="Times New Roman"/>
          <w:b/>
          <w:bCs/>
          <w:iCs/>
        </w:rPr>
        <w:t xml:space="preserve"> Kurowicach</w:t>
      </w:r>
      <w:r w:rsidR="005A42C5" w:rsidRPr="00831535">
        <w:rPr>
          <w:rFonts w:eastAsia="Times New Roman" w:cs="Times New Roman"/>
          <w:bCs/>
          <w:iCs/>
        </w:rPr>
        <w:t xml:space="preserve">,  pomiędzy: </w:t>
      </w:r>
    </w:p>
    <w:p w14:paraId="076CECC6" w14:textId="527EBA9D" w:rsidR="00D33A01" w:rsidRPr="00831535" w:rsidRDefault="005A42C5" w:rsidP="003A709A">
      <w:pPr>
        <w:tabs>
          <w:tab w:val="left" w:pos="1995"/>
          <w:tab w:val="center" w:pos="4535"/>
        </w:tabs>
        <w:spacing w:before="60" w:after="60" w:line="288" w:lineRule="auto"/>
        <w:ind w:hanging="36"/>
        <w:jc w:val="both"/>
        <w:rPr>
          <w:rFonts w:cs="Times New Roman"/>
        </w:rPr>
      </w:pPr>
      <w:r w:rsidRPr="00831535">
        <w:rPr>
          <w:rFonts w:eastAsia="Times New Roman" w:cs="Times New Roman"/>
          <w:b/>
          <w:bCs/>
          <w:iCs/>
        </w:rPr>
        <w:t xml:space="preserve">Szkołą Podstawową im. Orła Białego w Kurowicach </w:t>
      </w:r>
      <w:r w:rsidRPr="00831535">
        <w:rPr>
          <w:rFonts w:eastAsia="Times New Roman" w:cs="Times New Roman"/>
          <w:bCs/>
          <w:iCs/>
        </w:rPr>
        <w:t>(R</w:t>
      </w:r>
      <w:r w:rsidR="00A67BDE">
        <w:rPr>
          <w:rFonts w:eastAsia="Times New Roman" w:cs="Times New Roman"/>
          <w:bCs/>
          <w:iCs/>
        </w:rPr>
        <w:t>egon: 101808764; NIP: 7282839</w:t>
      </w:r>
      <w:r w:rsidRPr="00831535">
        <w:rPr>
          <w:rFonts w:eastAsia="Times New Roman" w:cs="Times New Roman"/>
          <w:bCs/>
          <w:iCs/>
        </w:rPr>
        <w:t>897 z siedzibą przy ul. Szkolnej 1 w Kurowicach, 95-006 Brójce, reprezentowanym przez:</w:t>
      </w:r>
    </w:p>
    <w:p w14:paraId="78C429CA" w14:textId="01B527F8" w:rsidR="00D33A01" w:rsidRPr="00831535" w:rsidRDefault="005A42C5" w:rsidP="003A709A">
      <w:pPr>
        <w:tabs>
          <w:tab w:val="left" w:pos="1995"/>
          <w:tab w:val="center" w:pos="4535"/>
        </w:tabs>
        <w:spacing w:line="288" w:lineRule="auto"/>
        <w:ind w:hanging="18"/>
        <w:jc w:val="both"/>
        <w:rPr>
          <w:rFonts w:cs="Times New Roman"/>
        </w:rPr>
      </w:pPr>
      <w:r w:rsidRPr="00831535">
        <w:rPr>
          <w:rFonts w:eastAsia="Times New Roman" w:cs="Times New Roman"/>
          <w:b/>
          <w:bCs/>
          <w:iCs/>
        </w:rPr>
        <w:t xml:space="preserve">Justynę </w:t>
      </w:r>
      <w:r w:rsidR="00E279E7">
        <w:rPr>
          <w:rFonts w:eastAsia="Times New Roman" w:cs="Times New Roman"/>
          <w:b/>
          <w:bCs/>
          <w:iCs/>
        </w:rPr>
        <w:t>Górecka</w:t>
      </w:r>
      <w:r w:rsidRPr="00831535">
        <w:rPr>
          <w:rFonts w:eastAsia="Times New Roman" w:cs="Times New Roman"/>
          <w:b/>
          <w:bCs/>
          <w:iCs/>
        </w:rPr>
        <w:t xml:space="preserve"> </w:t>
      </w:r>
      <w:r w:rsidRPr="00831535">
        <w:rPr>
          <w:rFonts w:eastAsia="Times New Roman" w:cs="Times New Roman"/>
          <w:bCs/>
          <w:iCs/>
        </w:rPr>
        <w:t>- Dyrektora Szkoły Podstawowej im. Orła Białego w Kurowicach</w:t>
      </w:r>
      <w:r w:rsidRPr="00831535">
        <w:rPr>
          <w:rFonts w:eastAsia="Times New Roman" w:cs="Times New Roman"/>
          <w:b/>
          <w:bCs/>
          <w:iCs/>
        </w:rPr>
        <w:t>,</w:t>
      </w:r>
      <w:r w:rsidRPr="00831535">
        <w:rPr>
          <w:rFonts w:eastAsia="Times New Roman" w:cs="Times New Roman"/>
          <w:bCs/>
          <w:iCs/>
        </w:rPr>
        <w:t xml:space="preserve"> </w:t>
      </w:r>
      <w:r w:rsidR="00C06D86">
        <w:rPr>
          <w:rFonts w:eastAsia="Times New Roman" w:cs="Times New Roman"/>
          <w:bCs/>
          <w:iCs/>
        </w:rPr>
        <w:br/>
      </w:r>
      <w:r w:rsidRPr="00831535">
        <w:rPr>
          <w:rFonts w:eastAsia="Times New Roman" w:cs="Times New Roman"/>
          <w:bCs/>
          <w:iCs/>
        </w:rPr>
        <w:t xml:space="preserve">przy kontrasygnacie Głównego Księgowego Szkoły Podstawowej im. Orła Białego </w:t>
      </w:r>
      <w:r w:rsidR="00C06D86">
        <w:rPr>
          <w:rFonts w:eastAsia="Times New Roman" w:cs="Times New Roman"/>
          <w:bCs/>
          <w:iCs/>
        </w:rPr>
        <w:br/>
      </w:r>
      <w:r w:rsidRPr="00831535">
        <w:rPr>
          <w:rFonts w:eastAsia="Times New Roman" w:cs="Times New Roman"/>
          <w:bCs/>
          <w:iCs/>
        </w:rPr>
        <w:t>w Kurowicach</w:t>
      </w:r>
      <w:r w:rsidR="00686BA1">
        <w:rPr>
          <w:rFonts w:eastAsia="Times New Roman" w:cs="Times New Roman"/>
          <w:bCs/>
          <w:iCs/>
        </w:rPr>
        <w:t xml:space="preserve">, zwana dalej </w:t>
      </w:r>
      <w:r w:rsidR="00686BA1" w:rsidRPr="00686BA1">
        <w:rPr>
          <w:rFonts w:eastAsia="Times New Roman" w:cs="Times New Roman"/>
          <w:b/>
          <w:iCs/>
        </w:rPr>
        <w:t>„Zamawiającym”,</w:t>
      </w:r>
    </w:p>
    <w:p w14:paraId="18841DA0" w14:textId="77777777" w:rsidR="00D33A01" w:rsidRPr="00831535" w:rsidRDefault="005A42C5" w:rsidP="003A709A">
      <w:pPr>
        <w:tabs>
          <w:tab w:val="left" w:pos="1995"/>
          <w:tab w:val="center" w:pos="4535"/>
        </w:tabs>
        <w:spacing w:before="60" w:after="60" w:line="288" w:lineRule="auto"/>
        <w:jc w:val="both"/>
        <w:rPr>
          <w:rFonts w:cs="Times New Roman"/>
        </w:rPr>
      </w:pPr>
      <w:r w:rsidRPr="00831535">
        <w:rPr>
          <w:rFonts w:eastAsia="Times New Roman" w:cs="Times New Roman"/>
          <w:bCs/>
          <w:iCs/>
        </w:rPr>
        <w:t>a</w:t>
      </w:r>
    </w:p>
    <w:p w14:paraId="1F7144B1" w14:textId="1A74DA96" w:rsidR="00D33A01" w:rsidRPr="00831535" w:rsidRDefault="005A42C5" w:rsidP="003A709A">
      <w:pPr>
        <w:tabs>
          <w:tab w:val="left" w:pos="1995"/>
          <w:tab w:val="center" w:pos="4535"/>
        </w:tabs>
        <w:spacing w:before="60" w:after="60" w:line="288" w:lineRule="auto"/>
        <w:jc w:val="both"/>
        <w:rPr>
          <w:rFonts w:cs="Times New Roman"/>
        </w:rPr>
      </w:pPr>
      <w:bookmarkStart w:id="0" w:name="_Hlk215078447"/>
      <w:r w:rsidRPr="00831535">
        <w:rPr>
          <w:rFonts w:eastAsia="Times New Roman" w:cs="Times New Roman"/>
          <w:bCs/>
          <w:iCs/>
        </w:rPr>
        <w:t>……………………………………………………………………………………………………………………………………………………………………………………………………</w:t>
      </w:r>
    </w:p>
    <w:bookmarkEnd w:id="0"/>
    <w:p w14:paraId="5764EB4E" w14:textId="20133145" w:rsidR="00D33A01" w:rsidRPr="00831535" w:rsidRDefault="005A42C5" w:rsidP="003A709A">
      <w:pPr>
        <w:tabs>
          <w:tab w:val="left" w:pos="1995"/>
          <w:tab w:val="center" w:pos="4535"/>
        </w:tabs>
        <w:spacing w:before="60" w:after="60" w:line="288" w:lineRule="auto"/>
        <w:jc w:val="both"/>
        <w:rPr>
          <w:rFonts w:cs="Times New Roman"/>
        </w:rPr>
      </w:pPr>
      <w:r w:rsidRPr="00831535">
        <w:rPr>
          <w:rFonts w:eastAsia="Times New Roman" w:cs="Times New Roman"/>
          <w:bCs/>
          <w:iCs/>
        </w:rPr>
        <w:t xml:space="preserve">zwanym dalej </w:t>
      </w:r>
      <w:r w:rsidRPr="00831535">
        <w:rPr>
          <w:rFonts w:eastAsia="Times New Roman" w:cs="Times New Roman"/>
          <w:b/>
          <w:bCs/>
          <w:iCs/>
        </w:rPr>
        <w:t>„Wykonawcą”</w:t>
      </w:r>
      <w:r w:rsidR="00686BA1">
        <w:rPr>
          <w:rFonts w:eastAsia="Times New Roman" w:cs="Times New Roman"/>
          <w:b/>
          <w:bCs/>
          <w:iCs/>
        </w:rPr>
        <w:t>.</w:t>
      </w:r>
    </w:p>
    <w:p w14:paraId="55A3E13B" w14:textId="24CBFA96" w:rsidR="00BB31F9" w:rsidRPr="00BB31F9" w:rsidRDefault="003A709A" w:rsidP="00BB31F9">
      <w:pPr>
        <w:tabs>
          <w:tab w:val="left" w:pos="1995"/>
          <w:tab w:val="center" w:pos="4535"/>
        </w:tabs>
        <w:spacing w:line="288" w:lineRule="auto"/>
        <w:jc w:val="both"/>
        <w:rPr>
          <w:rFonts w:eastAsia="Times New Roman" w:cs="Times New Roman"/>
          <w:bCs/>
          <w:iCs/>
        </w:rPr>
      </w:pPr>
      <w:r w:rsidRPr="00831535">
        <w:rPr>
          <w:rFonts w:eastAsia="Times New Roman" w:cs="Times New Roman"/>
          <w:bCs/>
          <w:iCs/>
        </w:rPr>
        <w:t xml:space="preserve">Umowa została zawarta z Wykonawcą wybranym w wyniku przeprowadzonego postępowania o udzielenie zamówienia publicznego na usługi społeczne pn.: </w:t>
      </w:r>
      <w:r w:rsidRPr="00831535">
        <w:rPr>
          <w:rFonts w:eastAsia="Times New Roman" w:cs="Times New Roman"/>
          <w:b/>
          <w:bCs/>
          <w:iCs/>
        </w:rPr>
        <w:t xml:space="preserve">Usługa polegająca </w:t>
      </w:r>
      <w:r w:rsidR="00BB31F9">
        <w:rPr>
          <w:rFonts w:eastAsia="Times New Roman" w:cs="Times New Roman"/>
          <w:b/>
          <w:bCs/>
          <w:iCs/>
        </w:rPr>
        <w:br/>
      </w:r>
      <w:r w:rsidRPr="00831535">
        <w:rPr>
          <w:rFonts w:eastAsia="Times New Roman" w:cs="Times New Roman"/>
          <w:b/>
          <w:bCs/>
          <w:iCs/>
        </w:rPr>
        <w:t>na przygotowaniu, dostawie i wydaniu posiłków dla uczniów oraz wychowanków</w:t>
      </w:r>
      <w:r w:rsidRPr="00831535">
        <w:rPr>
          <w:rFonts w:eastAsia="Times New Roman" w:cs="Times New Roman"/>
          <w:b/>
          <w:bCs/>
          <w:iCs/>
        </w:rPr>
        <w:br/>
        <w:t>w placówkach oświatowych działających na terenie gminy Brójce w 202</w:t>
      </w:r>
      <w:r w:rsidR="00481482">
        <w:rPr>
          <w:rFonts w:eastAsia="Times New Roman" w:cs="Times New Roman"/>
          <w:b/>
          <w:bCs/>
          <w:iCs/>
        </w:rPr>
        <w:t>6</w:t>
      </w:r>
      <w:r w:rsidRPr="00831535">
        <w:rPr>
          <w:rFonts w:eastAsia="Times New Roman" w:cs="Times New Roman"/>
          <w:b/>
          <w:bCs/>
          <w:iCs/>
        </w:rPr>
        <w:t>r.</w:t>
      </w:r>
      <w:r w:rsidRPr="00831535">
        <w:rPr>
          <w:rFonts w:eastAsia="Times New Roman" w:cs="Times New Roman"/>
          <w:bCs/>
          <w:iCs/>
        </w:rPr>
        <w:t xml:space="preserve"> </w:t>
      </w:r>
      <w:r w:rsidR="00BB31F9" w:rsidRPr="00BB31F9">
        <w:rPr>
          <w:rFonts w:cs="Times New Roman"/>
          <w:lang w:eastAsia="pl-PL"/>
        </w:rPr>
        <w:t xml:space="preserve">w trybie podstawowym na podstawie </w:t>
      </w:r>
      <w:r w:rsidR="00BB31F9" w:rsidRPr="00BB31F9">
        <w:rPr>
          <w:rFonts w:cs="Times New Roman"/>
          <w:color w:val="000000"/>
          <w:lang w:eastAsia="pl-PL"/>
        </w:rPr>
        <w:t>art. 275 ust. 1 w zw. z art. 359 pkt 2 ustawy Prawo zamówień publicznych z 11 września 2019 roku</w:t>
      </w:r>
      <w:r w:rsidR="00BB31F9" w:rsidRPr="00BB31F9">
        <w:rPr>
          <w:rFonts w:cs="Times New Roman"/>
          <w:lang w:eastAsia="pl-PL"/>
        </w:rPr>
        <w:t xml:space="preserve"> </w:t>
      </w:r>
      <w:r w:rsidR="001D507D">
        <w:rPr>
          <w:rFonts w:cs="Times New Roman"/>
          <w:lang w:eastAsia="pl-PL"/>
        </w:rPr>
        <w:t>(Dz. U. z 2024</w:t>
      </w:r>
      <w:r w:rsidR="00CE1987">
        <w:rPr>
          <w:rFonts w:cs="Times New Roman"/>
          <w:lang w:eastAsia="pl-PL"/>
        </w:rPr>
        <w:t xml:space="preserve"> </w:t>
      </w:r>
      <w:r w:rsidR="00BB31F9" w:rsidRPr="00DD3D47">
        <w:rPr>
          <w:rFonts w:cs="Times New Roman"/>
          <w:lang w:eastAsia="pl-PL"/>
        </w:rPr>
        <w:t xml:space="preserve">r., poz. </w:t>
      </w:r>
      <w:r w:rsidR="001D507D">
        <w:rPr>
          <w:rFonts w:cs="Times New Roman"/>
          <w:lang w:eastAsia="pl-PL"/>
        </w:rPr>
        <w:t>1320 t.j.</w:t>
      </w:r>
      <w:r w:rsidR="00BB31F9" w:rsidRPr="00DD3D47">
        <w:rPr>
          <w:rFonts w:cs="Times New Roman"/>
          <w:lang w:eastAsia="pl-PL"/>
        </w:rPr>
        <w:t>).</w:t>
      </w:r>
    </w:p>
    <w:p w14:paraId="0B0482BB" w14:textId="77777777" w:rsidR="00D33A01" w:rsidRPr="006C4CB1" w:rsidRDefault="00BB31F9" w:rsidP="00BB31F9">
      <w:pPr>
        <w:pStyle w:val="Default"/>
        <w:jc w:val="both"/>
        <w:rPr>
          <w:sz w:val="20"/>
          <w:szCs w:val="20"/>
        </w:rPr>
      </w:pPr>
      <w:r>
        <w:rPr>
          <w:lang w:eastAsia="pl-PL"/>
        </w:rPr>
        <w:t xml:space="preserve">                </w:t>
      </w:r>
    </w:p>
    <w:p w14:paraId="471801CC" w14:textId="1B55E9D4" w:rsidR="00D33A01" w:rsidRDefault="005A42C5" w:rsidP="003A709A">
      <w:pPr>
        <w:tabs>
          <w:tab w:val="left" w:pos="1995"/>
          <w:tab w:val="center" w:pos="4535"/>
        </w:tabs>
        <w:spacing w:line="288" w:lineRule="auto"/>
        <w:jc w:val="center"/>
        <w:rPr>
          <w:rFonts w:eastAsia="Times New Roman" w:cs="Times New Roman"/>
          <w:b/>
          <w:bCs/>
          <w:iCs/>
        </w:rPr>
      </w:pPr>
      <w:r w:rsidRPr="00831535">
        <w:rPr>
          <w:rFonts w:eastAsia="Times New Roman" w:cs="Times New Roman"/>
          <w:b/>
          <w:bCs/>
          <w:iCs/>
        </w:rPr>
        <w:t>§ 1</w:t>
      </w:r>
    </w:p>
    <w:p w14:paraId="49F8219D" w14:textId="5B1FA66F" w:rsidR="00686BA1" w:rsidRPr="00686BA1" w:rsidRDefault="00686BA1" w:rsidP="003A709A">
      <w:pPr>
        <w:tabs>
          <w:tab w:val="left" w:pos="1995"/>
          <w:tab w:val="center" w:pos="4535"/>
        </w:tabs>
        <w:spacing w:line="288" w:lineRule="auto"/>
        <w:jc w:val="center"/>
        <w:rPr>
          <w:rFonts w:eastAsia="Times New Roman" w:cs="Times New Roman"/>
          <w:b/>
          <w:bCs/>
          <w:iCs/>
          <w:u w:val="single"/>
        </w:rPr>
      </w:pPr>
      <w:r w:rsidRPr="00686BA1">
        <w:rPr>
          <w:rFonts w:eastAsia="Times New Roman" w:cs="Times New Roman"/>
          <w:b/>
          <w:bCs/>
          <w:iCs/>
          <w:u w:val="single"/>
        </w:rPr>
        <w:t>Przedmiot umowy</w:t>
      </w:r>
    </w:p>
    <w:p w14:paraId="6840D6AD" w14:textId="77777777" w:rsidR="00686BA1" w:rsidRPr="00831535" w:rsidRDefault="00686BA1" w:rsidP="003A709A">
      <w:pPr>
        <w:tabs>
          <w:tab w:val="left" w:pos="1995"/>
          <w:tab w:val="center" w:pos="4535"/>
        </w:tabs>
        <w:spacing w:line="288" w:lineRule="auto"/>
        <w:jc w:val="center"/>
        <w:rPr>
          <w:rFonts w:cs="Times New Roman"/>
        </w:rPr>
      </w:pPr>
    </w:p>
    <w:p w14:paraId="7F09BBFB" w14:textId="6C18FBB3" w:rsidR="00D33A01" w:rsidRPr="00831535" w:rsidRDefault="003A709A" w:rsidP="003A709A">
      <w:pPr>
        <w:keepNext/>
        <w:spacing w:line="288" w:lineRule="auto"/>
        <w:jc w:val="both"/>
        <w:rPr>
          <w:rFonts w:cs="Times New Roman"/>
        </w:rPr>
      </w:pPr>
      <w:r w:rsidRPr="00831535">
        <w:rPr>
          <w:rFonts w:cs="Times New Roman"/>
          <w:bCs/>
        </w:rPr>
        <w:t xml:space="preserve">1. </w:t>
      </w:r>
      <w:r w:rsidR="005A42C5" w:rsidRPr="00831535">
        <w:rPr>
          <w:rFonts w:cs="Times New Roman"/>
          <w:bCs/>
        </w:rPr>
        <w:t xml:space="preserve">Zamawiający zleca, a Wykonawca przyjmuje do wykonania zadanie polegające </w:t>
      </w:r>
      <w:r w:rsidR="00BB31F9">
        <w:rPr>
          <w:rFonts w:cs="Times New Roman"/>
          <w:bCs/>
        </w:rPr>
        <w:br/>
      </w:r>
      <w:r w:rsidR="005A42C5" w:rsidRPr="00831535">
        <w:rPr>
          <w:rFonts w:cs="Times New Roman"/>
          <w:b/>
          <w:bCs/>
        </w:rPr>
        <w:t xml:space="preserve">na przygotowaniu, dostawie i wydaniu dwudaniowych gorących posiłków obiadowych  </w:t>
      </w:r>
      <w:r w:rsidR="00BB31F9">
        <w:rPr>
          <w:rFonts w:cs="Times New Roman"/>
          <w:b/>
          <w:bCs/>
        </w:rPr>
        <w:br/>
      </w:r>
      <w:r w:rsidR="005A42C5" w:rsidRPr="00831535">
        <w:rPr>
          <w:rFonts w:cs="Times New Roman"/>
          <w:b/>
          <w:bCs/>
        </w:rPr>
        <w:t>tj. pełnych obiadów (zupa plus drugie danie), w dniach n</w:t>
      </w:r>
      <w:r w:rsidRPr="00831535">
        <w:rPr>
          <w:rFonts w:cs="Times New Roman"/>
          <w:b/>
          <w:bCs/>
        </w:rPr>
        <w:t xml:space="preserve">auki szkolnej dla uczniów </w:t>
      </w:r>
      <w:r w:rsidR="00BB31F9">
        <w:rPr>
          <w:rFonts w:cs="Times New Roman"/>
          <w:b/>
          <w:bCs/>
        </w:rPr>
        <w:br/>
      </w:r>
      <w:r w:rsidRPr="00831535">
        <w:rPr>
          <w:rFonts w:cs="Times New Roman"/>
          <w:b/>
          <w:bCs/>
        </w:rPr>
        <w:t>oraz</w:t>
      </w:r>
      <w:r w:rsidR="00BB31F9">
        <w:rPr>
          <w:rFonts w:cs="Times New Roman"/>
          <w:b/>
          <w:bCs/>
        </w:rPr>
        <w:t xml:space="preserve"> </w:t>
      </w:r>
      <w:r w:rsidR="005A42C5" w:rsidRPr="00831535">
        <w:rPr>
          <w:rFonts w:cs="Times New Roman"/>
          <w:b/>
          <w:bCs/>
        </w:rPr>
        <w:t xml:space="preserve">w dniach funkcjonowania przedszkoli dla wychowanków przedszkola (w tym </w:t>
      </w:r>
      <w:r w:rsidR="00BB31F9">
        <w:rPr>
          <w:rFonts w:cs="Times New Roman"/>
          <w:b/>
          <w:bCs/>
        </w:rPr>
        <w:br/>
      </w:r>
      <w:r w:rsidR="005A42C5" w:rsidRPr="00831535">
        <w:rPr>
          <w:rFonts w:cs="Times New Roman"/>
          <w:b/>
          <w:bCs/>
        </w:rPr>
        <w:t>w okresie wakacyjnym d</w:t>
      </w:r>
      <w:r w:rsidR="00BB31F9">
        <w:rPr>
          <w:rFonts w:cs="Times New Roman"/>
          <w:b/>
          <w:bCs/>
        </w:rPr>
        <w:t>la</w:t>
      </w:r>
      <w:r w:rsidR="005A42C5" w:rsidRPr="00831535">
        <w:rPr>
          <w:rFonts w:cs="Times New Roman"/>
          <w:b/>
          <w:bCs/>
        </w:rPr>
        <w:t xml:space="preserve"> dyżurującego przedszkola) w Szko</w:t>
      </w:r>
      <w:r w:rsidRPr="00831535">
        <w:rPr>
          <w:rFonts w:cs="Times New Roman"/>
          <w:b/>
          <w:bCs/>
        </w:rPr>
        <w:t>le Podstawowej im. Orła Białego</w:t>
      </w:r>
      <w:r w:rsidR="00BB31F9">
        <w:rPr>
          <w:rFonts w:cs="Times New Roman"/>
          <w:b/>
          <w:bCs/>
        </w:rPr>
        <w:t xml:space="preserve"> </w:t>
      </w:r>
      <w:r w:rsidR="005A42C5" w:rsidRPr="00831535">
        <w:rPr>
          <w:rFonts w:cs="Times New Roman"/>
          <w:b/>
          <w:bCs/>
        </w:rPr>
        <w:t>w Kurowicach,</w:t>
      </w:r>
      <w:r w:rsidR="005A42C5" w:rsidRPr="00831535">
        <w:rPr>
          <w:rFonts w:cs="Times New Roman"/>
          <w:bCs/>
        </w:rPr>
        <w:t xml:space="preserve"> w tym objętych pomocą Gminnego Ośrodka Pomocy Społecznej  </w:t>
      </w:r>
      <w:ins w:id="1" w:author="Admin" w:date="2025-11-26T19:42:00Z" w16du:dateUtc="2025-11-26T18:42:00Z">
        <w:r w:rsidR="00481482">
          <w:rPr>
            <w:rFonts w:cs="Times New Roman"/>
            <w:bCs/>
          </w:rPr>
          <w:br/>
        </w:r>
      </w:ins>
      <w:r w:rsidR="005A42C5" w:rsidRPr="00831535">
        <w:rPr>
          <w:rFonts w:cs="Times New Roman"/>
          <w:bCs/>
        </w:rPr>
        <w:t>w Brójcach.</w:t>
      </w:r>
    </w:p>
    <w:p w14:paraId="337D9A53" w14:textId="77777777" w:rsidR="00D33A01" w:rsidRPr="00831535" w:rsidRDefault="003A709A" w:rsidP="003A709A">
      <w:pPr>
        <w:spacing w:line="288" w:lineRule="auto"/>
        <w:jc w:val="both"/>
        <w:rPr>
          <w:rFonts w:cs="Times New Roman"/>
        </w:rPr>
      </w:pPr>
      <w:r w:rsidRPr="00831535">
        <w:rPr>
          <w:rFonts w:eastAsia="Times New Roman" w:cs="Times New Roman"/>
        </w:rPr>
        <w:t xml:space="preserve">2. </w:t>
      </w:r>
      <w:r w:rsidR="005A42C5" w:rsidRPr="00831535">
        <w:rPr>
          <w:rFonts w:eastAsia="Times New Roman" w:cs="Times New Roman"/>
        </w:rPr>
        <w:t>Wykonawca zobowiązuje się zrealizować  przedmiot zamówienia, o którym mowa w ust. 1 w następujących placówkach:</w:t>
      </w:r>
    </w:p>
    <w:p w14:paraId="74962BA7" w14:textId="77777777" w:rsidR="00D33A01" w:rsidRPr="00831535" w:rsidRDefault="003A709A" w:rsidP="00BB31F9">
      <w:pPr>
        <w:spacing w:line="288" w:lineRule="auto"/>
        <w:ind w:left="284"/>
        <w:jc w:val="both"/>
        <w:rPr>
          <w:rFonts w:cs="Times New Roman"/>
        </w:rPr>
      </w:pPr>
      <w:r w:rsidRPr="00831535">
        <w:rPr>
          <w:rFonts w:eastAsia="Times New Roman" w:cs="Times New Roman"/>
        </w:rPr>
        <w:t>a</w:t>
      </w:r>
      <w:r w:rsidR="005A42C5" w:rsidRPr="00831535">
        <w:rPr>
          <w:rFonts w:eastAsia="Times New Roman" w:cs="Times New Roman"/>
        </w:rPr>
        <w:t xml:space="preserve">)   Szkoła Podstawowa im. Orła Białego w Kurowicach (ul. Szkolna 1, 95-006 Brójce) </w:t>
      </w:r>
    </w:p>
    <w:p w14:paraId="4015AD23" w14:textId="601CD340" w:rsidR="00D33A01" w:rsidRDefault="005A42C5" w:rsidP="00BB31F9">
      <w:pPr>
        <w:spacing w:line="288" w:lineRule="auto"/>
        <w:ind w:left="284"/>
        <w:jc w:val="both"/>
        <w:rPr>
          <w:rFonts w:eastAsia="Times New Roman" w:cs="Times New Roman"/>
        </w:rPr>
      </w:pPr>
      <w:r w:rsidRPr="00831535">
        <w:rPr>
          <w:rFonts w:eastAsia="Times New Roman" w:cs="Times New Roman"/>
        </w:rPr>
        <w:t>b) filia Szkoły Podstawowej im. Orła Białego w Kurowicach z/s w Woli Rakowej</w:t>
      </w:r>
      <w:r w:rsidR="00BB31F9">
        <w:rPr>
          <w:rFonts w:eastAsia="Times New Roman" w:cs="Times New Roman"/>
        </w:rPr>
        <w:t xml:space="preserve"> </w:t>
      </w:r>
      <w:r w:rsidR="00BB31F9">
        <w:rPr>
          <w:rFonts w:eastAsia="Times New Roman" w:cs="Times New Roman"/>
        </w:rPr>
        <w:br/>
        <w:t xml:space="preserve">    </w:t>
      </w:r>
      <w:r w:rsidRPr="00831535">
        <w:rPr>
          <w:rFonts w:eastAsia="Times New Roman" w:cs="Times New Roman"/>
        </w:rPr>
        <w:t>(ul.</w:t>
      </w:r>
      <w:r w:rsidR="00BB31F9">
        <w:rPr>
          <w:rFonts w:eastAsia="Times New Roman" w:cs="Times New Roman"/>
        </w:rPr>
        <w:t xml:space="preserve"> </w:t>
      </w:r>
      <w:r w:rsidRPr="00831535">
        <w:rPr>
          <w:rFonts w:eastAsia="Times New Roman" w:cs="Times New Roman"/>
        </w:rPr>
        <w:t>S</w:t>
      </w:r>
      <w:r w:rsidR="003A709A" w:rsidRPr="00831535">
        <w:rPr>
          <w:rFonts w:eastAsia="Times New Roman" w:cs="Times New Roman"/>
        </w:rPr>
        <w:t>zkolna 3,  95-006 Wola Rakowa</w:t>
      </w:r>
      <w:r w:rsidR="00BB31F9">
        <w:rPr>
          <w:rFonts w:eastAsia="Times New Roman" w:cs="Times New Roman"/>
        </w:rPr>
        <w:t>)</w:t>
      </w:r>
      <w:r w:rsidR="003A709A" w:rsidRPr="00831535">
        <w:rPr>
          <w:rFonts w:eastAsia="Times New Roman" w:cs="Times New Roman"/>
        </w:rPr>
        <w:t xml:space="preserve">, </w:t>
      </w:r>
      <w:r w:rsidRPr="00831535">
        <w:rPr>
          <w:rFonts w:eastAsia="Times New Roman" w:cs="Times New Roman"/>
        </w:rPr>
        <w:t>zgodnie z warunkami określonymi poniżej.</w:t>
      </w:r>
    </w:p>
    <w:p w14:paraId="79475874" w14:textId="77777777" w:rsidR="00352FB4" w:rsidRPr="00831535" w:rsidRDefault="00352FB4" w:rsidP="00BB31F9">
      <w:pPr>
        <w:spacing w:line="288" w:lineRule="auto"/>
        <w:ind w:left="284"/>
        <w:jc w:val="both"/>
        <w:rPr>
          <w:rFonts w:cs="Times New Roman"/>
        </w:rPr>
      </w:pPr>
    </w:p>
    <w:p w14:paraId="1AA00124" w14:textId="7912EB38" w:rsidR="00D33A01" w:rsidRPr="00831535" w:rsidRDefault="003A709A" w:rsidP="003A709A">
      <w:pPr>
        <w:spacing w:line="288" w:lineRule="auto"/>
        <w:jc w:val="both"/>
        <w:rPr>
          <w:rFonts w:cs="Times New Roman"/>
        </w:rPr>
      </w:pPr>
      <w:r w:rsidRPr="00831535">
        <w:rPr>
          <w:rStyle w:val="Domylnaczcionkaakapitu1"/>
          <w:rFonts w:eastAsia="Times New Roman" w:cs="Times New Roman"/>
        </w:rPr>
        <w:lastRenderedPageBreak/>
        <w:t xml:space="preserve">3. </w:t>
      </w:r>
      <w:r w:rsidR="005A42C5" w:rsidRPr="00831535">
        <w:rPr>
          <w:rStyle w:val="Domylnaczcionkaakapitu1"/>
          <w:rFonts w:eastAsia="Times New Roman" w:cs="Times New Roman"/>
        </w:rPr>
        <w:t>Szczegółowy opis przedmiotu zamówienia:</w:t>
      </w:r>
    </w:p>
    <w:p w14:paraId="07588B5D" w14:textId="1A788956" w:rsidR="00D33A01" w:rsidRPr="00831535" w:rsidRDefault="003A709A" w:rsidP="003A709A">
      <w:pPr>
        <w:spacing w:line="288" w:lineRule="auto"/>
        <w:jc w:val="both"/>
        <w:rPr>
          <w:rFonts w:cs="Times New Roman"/>
        </w:rPr>
      </w:pPr>
      <w:r w:rsidRPr="00831535">
        <w:rPr>
          <w:rFonts w:eastAsia="Times New Roman" w:cs="Times New Roman"/>
          <w:b/>
        </w:rPr>
        <w:t xml:space="preserve">1) </w:t>
      </w:r>
      <w:r w:rsidR="005A42C5" w:rsidRPr="00831535">
        <w:rPr>
          <w:rFonts w:eastAsia="Times New Roman" w:cs="Times New Roman"/>
          <w:b/>
          <w:u w:val="single"/>
        </w:rPr>
        <w:t>Szkoła Podstawowa im. Orła Białego w Kurowicach:</w:t>
      </w:r>
    </w:p>
    <w:p w14:paraId="6AE7149F" w14:textId="2396DE4C" w:rsidR="00D33A01" w:rsidRPr="00831535" w:rsidRDefault="005A42C5" w:rsidP="003A709A">
      <w:pPr>
        <w:spacing w:line="288" w:lineRule="auto"/>
        <w:jc w:val="both"/>
        <w:rPr>
          <w:rFonts w:cs="Times New Roman"/>
        </w:rPr>
      </w:pPr>
      <w:r w:rsidRPr="00831535">
        <w:rPr>
          <w:rFonts w:eastAsia="Times New Roman" w:cs="Times New Roman"/>
        </w:rPr>
        <w:t xml:space="preserve">a) Posiłek: obiad dwudaniowy dla uczniów szkoły  - szacowana ilość porcji: </w:t>
      </w:r>
      <w:r w:rsidR="0017669B">
        <w:rPr>
          <w:rFonts w:eastAsia="Times New Roman" w:cs="Times New Roman"/>
          <w:b/>
        </w:rPr>
        <w:t>12.060.</w:t>
      </w:r>
    </w:p>
    <w:p w14:paraId="3E0F0D8D" w14:textId="30B07CAF" w:rsidR="00D33A01" w:rsidRPr="00831535" w:rsidRDefault="005A42C5" w:rsidP="003A709A">
      <w:pPr>
        <w:spacing w:line="288" w:lineRule="auto"/>
        <w:jc w:val="both"/>
        <w:rPr>
          <w:rFonts w:cs="Times New Roman"/>
        </w:rPr>
      </w:pPr>
      <w:r w:rsidRPr="00831535">
        <w:rPr>
          <w:rFonts w:eastAsia="Times New Roman" w:cs="Times New Roman"/>
        </w:rPr>
        <w:t xml:space="preserve">Okres realizacji zamówienia: </w:t>
      </w:r>
      <w:r w:rsidRPr="00831535">
        <w:rPr>
          <w:rFonts w:eastAsia="Times New Roman" w:cs="Times New Roman"/>
          <w:b/>
        </w:rPr>
        <w:t xml:space="preserve">od </w:t>
      </w:r>
      <w:r w:rsidR="00BB31F9">
        <w:rPr>
          <w:rStyle w:val="Domylnaczcionkaakapitu1"/>
          <w:rFonts w:eastAsia="Times New Roman" w:cs="Times New Roman"/>
          <w:b/>
        </w:rPr>
        <w:t>2</w:t>
      </w:r>
      <w:r w:rsidR="001D507D">
        <w:rPr>
          <w:rStyle w:val="Domylnaczcionkaakapitu1"/>
          <w:rFonts w:eastAsia="Times New Roman" w:cs="Times New Roman"/>
          <w:b/>
        </w:rPr>
        <w:t xml:space="preserve"> stycznia do 22</w:t>
      </w:r>
      <w:r w:rsidRPr="00831535">
        <w:rPr>
          <w:rStyle w:val="Domylnaczcionkaakapitu1"/>
          <w:rFonts w:eastAsia="Times New Roman" w:cs="Times New Roman"/>
          <w:b/>
        </w:rPr>
        <w:t xml:space="preserve"> grudnia 202</w:t>
      </w:r>
      <w:r w:rsidR="0017669B">
        <w:rPr>
          <w:rStyle w:val="Domylnaczcionkaakapitu1"/>
          <w:rFonts w:eastAsia="Times New Roman" w:cs="Times New Roman"/>
          <w:b/>
        </w:rPr>
        <w:t>6</w:t>
      </w:r>
      <w:r w:rsidR="00BB31F9">
        <w:rPr>
          <w:rStyle w:val="Domylnaczcionkaakapitu1"/>
          <w:rFonts w:eastAsia="Times New Roman" w:cs="Times New Roman"/>
          <w:b/>
        </w:rPr>
        <w:t xml:space="preserve"> </w:t>
      </w:r>
      <w:r w:rsidRPr="00831535">
        <w:rPr>
          <w:rStyle w:val="Domylnaczcionkaakapitu1"/>
          <w:rFonts w:eastAsia="Times New Roman" w:cs="Times New Roman"/>
          <w:b/>
        </w:rPr>
        <w:t xml:space="preserve">r. z wyłączeniem dni wolnych od zajęć dydaktycznych i okresu wakacji. </w:t>
      </w:r>
      <w:r w:rsidRPr="00831535">
        <w:rPr>
          <w:rStyle w:val="Domylnaczcionkaakapitu1"/>
          <w:rFonts w:eastAsia="Times New Roman" w:cs="Times New Roman"/>
        </w:rPr>
        <w:t xml:space="preserve">Godziny dostarczania </w:t>
      </w:r>
      <w:r w:rsidRPr="00831535">
        <w:rPr>
          <w:rStyle w:val="Domylnaczcionkaakapitu1"/>
          <w:rFonts w:eastAsia="Times New Roman" w:cs="Times New Roman"/>
          <w:b/>
        </w:rPr>
        <w:t xml:space="preserve">posiłku </w:t>
      </w:r>
      <w:r w:rsidR="000D12EE">
        <w:rPr>
          <w:rStyle w:val="Domylnaczcionkaakapitu1"/>
          <w:rFonts w:eastAsia="Times New Roman" w:cs="Times New Roman"/>
          <w:b/>
        </w:rPr>
        <w:br/>
      </w:r>
      <w:r w:rsidRPr="00831535">
        <w:rPr>
          <w:rStyle w:val="Domylnaczcionkaakapitu1"/>
          <w:rFonts w:eastAsia="Times New Roman" w:cs="Times New Roman"/>
          <w:b/>
        </w:rPr>
        <w:t>do placówki: 10:30 – 11:00</w:t>
      </w:r>
      <w:r w:rsidR="000D12EE">
        <w:rPr>
          <w:rStyle w:val="Domylnaczcionkaakapitu1"/>
          <w:rFonts w:eastAsia="Times New Roman" w:cs="Times New Roman"/>
          <w:b/>
        </w:rPr>
        <w:t>.</w:t>
      </w:r>
    </w:p>
    <w:p w14:paraId="6287A260" w14:textId="5A915615" w:rsidR="00D33A01" w:rsidRPr="00831535" w:rsidRDefault="005A42C5" w:rsidP="003A709A">
      <w:pPr>
        <w:spacing w:line="288" w:lineRule="auto"/>
        <w:jc w:val="both"/>
        <w:rPr>
          <w:rFonts w:cs="Times New Roman"/>
        </w:rPr>
      </w:pPr>
      <w:r w:rsidRPr="00831535">
        <w:rPr>
          <w:rStyle w:val="Domylnaczcionkaakapitu1"/>
          <w:rFonts w:eastAsia="Times New Roman" w:cs="Times New Roman"/>
        </w:rPr>
        <w:t xml:space="preserve">b) </w:t>
      </w:r>
      <w:r w:rsidRPr="00831535">
        <w:rPr>
          <w:rFonts w:eastAsia="Times New Roman" w:cs="Times New Roman"/>
        </w:rPr>
        <w:t xml:space="preserve">Posiłek: obiad dwudaniowy dla </w:t>
      </w:r>
      <w:r w:rsidRPr="00831535">
        <w:rPr>
          <w:rFonts w:eastAsia="Times New Roman" w:cs="Times New Roman"/>
          <w:b/>
        </w:rPr>
        <w:t>wychowanków przedszkola</w:t>
      </w:r>
      <w:r w:rsidRPr="00831535">
        <w:rPr>
          <w:rFonts w:eastAsia="Times New Roman" w:cs="Times New Roman"/>
        </w:rPr>
        <w:t xml:space="preserve"> - szacowana ilość porcji: </w:t>
      </w:r>
      <w:r w:rsidR="00BD3B33">
        <w:rPr>
          <w:rFonts w:eastAsia="Times New Roman" w:cs="Times New Roman"/>
          <w:b/>
        </w:rPr>
        <w:t>2</w:t>
      </w:r>
      <w:r w:rsidR="0017669B">
        <w:rPr>
          <w:rFonts w:eastAsia="Times New Roman" w:cs="Times New Roman"/>
          <w:b/>
        </w:rPr>
        <w:t>2</w:t>
      </w:r>
      <w:r w:rsidR="00BD3B33">
        <w:rPr>
          <w:rFonts w:eastAsia="Times New Roman" w:cs="Times New Roman"/>
          <w:b/>
        </w:rPr>
        <w:t>.</w:t>
      </w:r>
      <w:r w:rsidR="0017669B">
        <w:rPr>
          <w:rFonts w:eastAsia="Times New Roman" w:cs="Times New Roman"/>
          <w:b/>
        </w:rPr>
        <w:t>815</w:t>
      </w:r>
      <w:r w:rsidR="003A709A" w:rsidRPr="00831535">
        <w:rPr>
          <w:rFonts w:eastAsia="Times New Roman" w:cs="Times New Roman"/>
          <w:b/>
        </w:rPr>
        <w:t>.</w:t>
      </w:r>
      <w:r w:rsidR="00BD3B33">
        <w:rPr>
          <w:rFonts w:eastAsia="Times New Roman" w:cs="Times New Roman"/>
          <w:b/>
        </w:rPr>
        <w:t xml:space="preserve"> </w:t>
      </w:r>
      <w:r w:rsidR="003A709A" w:rsidRPr="00831535">
        <w:rPr>
          <w:rFonts w:eastAsia="Times New Roman" w:cs="Times New Roman"/>
          <w:b/>
        </w:rPr>
        <w:t xml:space="preserve"> </w:t>
      </w:r>
      <w:r w:rsidRPr="00831535">
        <w:rPr>
          <w:rFonts w:eastAsia="Times New Roman" w:cs="Times New Roman"/>
        </w:rPr>
        <w:t xml:space="preserve">Okres realizacji zamówienia: </w:t>
      </w:r>
      <w:r w:rsidRPr="00831535">
        <w:rPr>
          <w:rFonts w:eastAsia="Times New Roman" w:cs="Times New Roman"/>
          <w:b/>
        </w:rPr>
        <w:t xml:space="preserve">od </w:t>
      </w:r>
      <w:r w:rsidR="000D12EE">
        <w:rPr>
          <w:rStyle w:val="Domylnaczcionkaakapitu1"/>
          <w:rFonts w:eastAsia="Times New Roman" w:cs="Times New Roman"/>
          <w:b/>
        </w:rPr>
        <w:t>2</w:t>
      </w:r>
      <w:r w:rsidRPr="00831535">
        <w:rPr>
          <w:rStyle w:val="Domylnaczcionkaakapitu1"/>
          <w:rFonts w:eastAsia="Times New Roman" w:cs="Times New Roman"/>
          <w:b/>
        </w:rPr>
        <w:t xml:space="preserve"> stycznia do </w:t>
      </w:r>
      <w:r w:rsidR="003F257B">
        <w:rPr>
          <w:rStyle w:val="Domylnaczcionkaakapitu1"/>
          <w:rFonts w:eastAsia="Times New Roman" w:cs="Times New Roman"/>
          <w:b/>
        </w:rPr>
        <w:t>31</w:t>
      </w:r>
      <w:r w:rsidRPr="00831535">
        <w:rPr>
          <w:rStyle w:val="Domylnaczcionkaakapitu1"/>
          <w:rFonts w:eastAsia="Times New Roman" w:cs="Times New Roman"/>
          <w:b/>
        </w:rPr>
        <w:t xml:space="preserve"> grudnia 202</w:t>
      </w:r>
      <w:r w:rsidR="0017669B">
        <w:rPr>
          <w:rStyle w:val="Domylnaczcionkaakapitu1"/>
          <w:rFonts w:eastAsia="Times New Roman" w:cs="Times New Roman"/>
          <w:b/>
        </w:rPr>
        <w:t>6</w:t>
      </w:r>
      <w:r w:rsidRPr="00831535">
        <w:rPr>
          <w:rStyle w:val="Domylnaczcionkaakapitu1"/>
          <w:rFonts w:eastAsia="Times New Roman" w:cs="Times New Roman"/>
          <w:b/>
        </w:rPr>
        <w:t>r. z wyłączeniem dni wolnych od zajęć przedszkolnych.</w:t>
      </w:r>
      <w:r w:rsidR="003A709A" w:rsidRPr="00831535">
        <w:rPr>
          <w:rStyle w:val="Domylnaczcionkaakapitu1"/>
          <w:rFonts w:eastAsia="Times New Roman" w:cs="Times New Roman"/>
          <w:b/>
        </w:rPr>
        <w:t xml:space="preserve"> </w:t>
      </w:r>
      <w:r w:rsidRPr="00831535">
        <w:rPr>
          <w:rStyle w:val="Domylnaczcionkaakapitu1"/>
          <w:rFonts w:eastAsia="Times New Roman" w:cs="Times New Roman"/>
        </w:rPr>
        <w:t xml:space="preserve">Godziny dostarczania </w:t>
      </w:r>
      <w:r w:rsidRPr="00831535">
        <w:rPr>
          <w:rStyle w:val="Domylnaczcionkaakapitu1"/>
          <w:rFonts w:eastAsia="Times New Roman" w:cs="Times New Roman"/>
          <w:b/>
        </w:rPr>
        <w:t>posiłku do placówki: 10:30 – 11:00</w:t>
      </w:r>
    </w:p>
    <w:p w14:paraId="086D3A02" w14:textId="77777777" w:rsidR="00D33A01" w:rsidRPr="00831535" w:rsidRDefault="003A709A" w:rsidP="003A709A">
      <w:pPr>
        <w:pStyle w:val="NormalnyWeb12"/>
        <w:suppressAutoHyphens/>
        <w:spacing w:line="288" w:lineRule="auto"/>
        <w:jc w:val="both"/>
      </w:pPr>
      <w:r w:rsidRPr="00831535">
        <w:rPr>
          <w:rFonts w:eastAsia="SimSun"/>
          <w:bCs/>
          <w:color w:val="auto"/>
        </w:rPr>
        <w:t>c)</w:t>
      </w:r>
      <w:r w:rsidRPr="00831535">
        <w:rPr>
          <w:rFonts w:eastAsia="SimSun"/>
          <w:b/>
          <w:bCs/>
          <w:color w:val="auto"/>
        </w:rPr>
        <w:t xml:space="preserve"> </w:t>
      </w:r>
      <w:r w:rsidR="005A42C5" w:rsidRPr="00831535">
        <w:rPr>
          <w:rFonts w:eastAsia="SimSun"/>
          <w:b/>
          <w:bCs/>
          <w:color w:val="auto"/>
        </w:rPr>
        <w:t>Posiłki muszą spełniać następujące warunki ilościowe oraz rodzajowe:</w:t>
      </w:r>
    </w:p>
    <w:p w14:paraId="61571F3D" w14:textId="77777777" w:rsidR="00D33A01" w:rsidRPr="00831535" w:rsidRDefault="003A709A" w:rsidP="003A709A">
      <w:pPr>
        <w:pStyle w:val="NormalnyWeb12"/>
        <w:suppressAutoHyphens/>
        <w:spacing w:line="288" w:lineRule="auto"/>
        <w:jc w:val="both"/>
      </w:pPr>
      <w:r w:rsidRPr="00831535">
        <w:rPr>
          <w:color w:val="auto"/>
        </w:rPr>
        <w:t xml:space="preserve">c1) </w:t>
      </w:r>
      <w:r w:rsidR="005A42C5" w:rsidRPr="00831535">
        <w:rPr>
          <w:b/>
          <w:color w:val="auto"/>
          <w:u w:val="single"/>
        </w:rPr>
        <w:t>obiady dla dzieci przedszkolnych:</w:t>
      </w:r>
    </w:p>
    <w:p w14:paraId="6656500F" w14:textId="77777777" w:rsidR="00831535" w:rsidRDefault="00831535" w:rsidP="003A709A">
      <w:pPr>
        <w:widowControl/>
        <w:tabs>
          <w:tab w:val="left" w:pos="1134"/>
          <w:tab w:val="left" w:pos="1803"/>
          <w:tab w:val="left" w:pos="2433"/>
          <w:tab w:val="left" w:pos="9356"/>
        </w:tabs>
        <w:spacing w:after="57" w:line="288" w:lineRule="auto"/>
        <w:jc w:val="both"/>
        <w:textAlignment w:val="auto"/>
        <w:rPr>
          <w:rStyle w:val="Domylnaczcionkaakapitu1"/>
          <w:rFonts w:eastAsia="Times New Roman" w:cs="Times New Roman"/>
          <w:bCs/>
        </w:rPr>
      </w:pPr>
      <w:r w:rsidRPr="00831535">
        <w:rPr>
          <w:rStyle w:val="Domylnaczcionkaakapitu1"/>
          <w:rFonts w:eastAsia="Times New Roman" w:cs="Times New Roman"/>
        </w:rPr>
        <w:t>c1.1</w:t>
      </w:r>
      <w:r w:rsidR="003A709A" w:rsidRPr="00831535">
        <w:rPr>
          <w:rStyle w:val="Domylnaczcionkaakapitu1"/>
          <w:rFonts w:eastAsia="Times New Roman" w:cs="Times New Roman"/>
        </w:rPr>
        <w:t xml:space="preserve">) </w:t>
      </w:r>
      <w:r w:rsidR="005A42C5" w:rsidRPr="00831535">
        <w:rPr>
          <w:rStyle w:val="Domylnaczcionkaakapitu1"/>
          <w:rFonts w:eastAsia="Times New Roman" w:cs="Times New Roman"/>
        </w:rPr>
        <w:t>zupa o objętości nie mniejszej niż 200ml,</w:t>
      </w:r>
      <w:r w:rsidR="005A42C5" w:rsidRPr="00831535">
        <w:rPr>
          <w:rStyle w:val="Domylnaczcionkaakapitu1"/>
          <w:rFonts w:eastAsia="Times New Roman" w:cs="Times New Roman"/>
          <w:bCs/>
        </w:rPr>
        <w:t xml:space="preserve"> na wywarze mięsnym, warzywnym</w:t>
      </w:r>
      <w:r>
        <w:rPr>
          <w:rStyle w:val="Domylnaczcionkaakapitu1"/>
          <w:rFonts w:eastAsia="Times New Roman" w:cs="Times New Roman"/>
          <w:bCs/>
        </w:rPr>
        <w:t>,</w:t>
      </w:r>
    </w:p>
    <w:p w14:paraId="184A34AE" w14:textId="77777777" w:rsidR="00D33A01" w:rsidRPr="00831535" w:rsidRDefault="00831535" w:rsidP="003A709A">
      <w:pPr>
        <w:widowControl/>
        <w:tabs>
          <w:tab w:val="left" w:pos="1134"/>
          <w:tab w:val="left" w:pos="1803"/>
          <w:tab w:val="left" w:pos="2433"/>
          <w:tab w:val="left" w:pos="9356"/>
        </w:tabs>
        <w:spacing w:after="57" w:line="288" w:lineRule="auto"/>
        <w:jc w:val="both"/>
        <w:textAlignment w:val="auto"/>
        <w:rPr>
          <w:rFonts w:cs="Times New Roman"/>
        </w:rPr>
      </w:pPr>
      <w:r w:rsidRPr="00831535">
        <w:rPr>
          <w:rStyle w:val="Domylnaczcionkaakapitu1"/>
          <w:rFonts w:eastAsia="Times New Roman" w:cs="Times New Roman"/>
          <w:bCs/>
        </w:rPr>
        <w:t xml:space="preserve">c1.2) </w:t>
      </w:r>
      <w:r w:rsidR="005A42C5" w:rsidRPr="00831535">
        <w:rPr>
          <w:rStyle w:val="Domylnaczcionkaakapitu1"/>
          <w:rFonts w:eastAsia="Times New Roman" w:cs="Times New Roman"/>
          <w:bCs/>
        </w:rPr>
        <w:t xml:space="preserve">mięsno-warzywnym – </w:t>
      </w:r>
      <w:r w:rsidR="005A42C5" w:rsidRPr="00831535">
        <w:rPr>
          <w:rStyle w:val="Domylnaczcionkaakapitu1"/>
          <w:rFonts w:eastAsia="Times New Roman" w:cs="Times New Roman"/>
          <w:b/>
          <w:bCs/>
        </w:rPr>
        <w:t>5x w tygodniu.</w:t>
      </w:r>
    </w:p>
    <w:p w14:paraId="71D3B9E5" w14:textId="77777777" w:rsidR="00D33A01" w:rsidRPr="00831535" w:rsidRDefault="00831535" w:rsidP="003A709A">
      <w:pPr>
        <w:widowControl/>
        <w:tabs>
          <w:tab w:val="left" w:pos="1803"/>
          <w:tab w:val="left" w:pos="2433"/>
          <w:tab w:val="left" w:pos="9356"/>
        </w:tabs>
        <w:spacing w:after="57" w:line="288" w:lineRule="auto"/>
        <w:jc w:val="both"/>
        <w:textAlignment w:val="auto"/>
        <w:rPr>
          <w:rFonts w:cs="Times New Roman"/>
        </w:rPr>
      </w:pPr>
      <w:r w:rsidRPr="00831535">
        <w:rPr>
          <w:rFonts w:eastAsia="Times New Roman" w:cs="Times New Roman"/>
        </w:rPr>
        <w:t xml:space="preserve">c1.3) </w:t>
      </w:r>
      <w:r w:rsidR="005A42C5" w:rsidRPr="00831535">
        <w:rPr>
          <w:rFonts w:eastAsia="Times New Roman" w:cs="Times New Roman"/>
        </w:rPr>
        <w:t>drugie danie składające się z:</w:t>
      </w:r>
    </w:p>
    <w:p w14:paraId="628F795B" w14:textId="77777777" w:rsidR="00D33A01" w:rsidRPr="00831535" w:rsidRDefault="005A42C5" w:rsidP="00831535">
      <w:pPr>
        <w:tabs>
          <w:tab w:val="left" w:pos="1803"/>
          <w:tab w:val="left" w:pos="2433"/>
          <w:tab w:val="left" w:pos="9356"/>
        </w:tabs>
        <w:spacing w:line="288" w:lineRule="auto"/>
        <w:ind w:left="567"/>
        <w:jc w:val="both"/>
        <w:rPr>
          <w:rFonts w:cs="Times New Roman"/>
        </w:rPr>
      </w:pPr>
      <w:r w:rsidRPr="00831535">
        <w:rPr>
          <w:rFonts w:eastAsia="Times New Roman" w:cs="Times New Roman"/>
        </w:rPr>
        <w:t xml:space="preserve"> - mięsa z przewagą mięsa drobiowego w ilości  minimum 50g </w:t>
      </w:r>
      <w:r w:rsidRPr="00831535">
        <w:rPr>
          <w:rFonts w:eastAsia="Times New Roman" w:cs="Times New Roman"/>
          <w:b/>
          <w:bCs/>
        </w:rPr>
        <w:t>3x w tygodniu</w:t>
      </w:r>
    </w:p>
    <w:p w14:paraId="352F78F1" w14:textId="77777777" w:rsidR="00D33A01" w:rsidRPr="00831535" w:rsidRDefault="005A42C5" w:rsidP="00831535">
      <w:pPr>
        <w:tabs>
          <w:tab w:val="left" w:pos="1803"/>
          <w:tab w:val="left" w:pos="2433"/>
          <w:tab w:val="left" w:pos="9356"/>
        </w:tabs>
        <w:spacing w:line="288" w:lineRule="auto"/>
        <w:ind w:left="567"/>
        <w:jc w:val="both"/>
        <w:rPr>
          <w:rFonts w:cs="Times New Roman"/>
        </w:rPr>
      </w:pPr>
      <w:r w:rsidRPr="00831535">
        <w:rPr>
          <w:rFonts w:eastAsia="Times New Roman" w:cs="Times New Roman"/>
        </w:rPr>
        <w:t xml:space="preserve"> - ryby (z wyjątkiem pangi) – wyłącznie z filetów rybnych bez ości </w:t>
      </w:r>
      <w:r w:rsidRPr="00831535">
        <w:rPr>
          <w:rFonts w:eastAsia="Times New Roman" w:cs="Times New Roman"/>
          <w:b/>
          <w:bCs/>
        </w:rPr>
        <w:t>1x w tygodniu</w:t>
      </w:r>
    </w:p>
    <w:p w14:paraId="793F8A11" w14:textId="77777777" w:rsidR="00D33A01" w:rsidRPr="00831535" w:rsidRDefault="005A42C5" w:rsidP="00831535">
      <w:pPr>
        <w:tabs>
          <w:tab w:val="left" w:pos="1803"/>
          <w:tab w:val="left" w:pos="2433"/>
          <w:tab w:val="left" w:pos="9356"/>
        </w:tabs>
        <w:spacing w:line="288" w:lineRule="auto"/>
        <w:ind w:left="567"/>
        <w:jc w:val="both"/>
        <w:rPr>
          <w:rFonts w:cs="Times New Roman"/>
        </w:rPr>
      </w:pPr>
      <w:r w:rsidRPr="00831535">
        <w:rPr>
          <w:rFonts w:eastAsia="Times New Roman" w:cs="Times New Roman"/>
        </w:rPr>
        <w:t xml:space="preserve"> - ziemniaków, kaszy, makaronu, ryżu, kopytek bądź klusek śląskich w  ilości ok. 90g,</w:t>
      </w:r>
    </w:p>
    <w:p w14:paraId="15A0AA2F" w14:textId="77777777" w:rsidR="00D33A01" w:rsidRPr="00831535" w:rsidRDefault="005A42C5" w:rsidP="00831535">
      <w:pPr>
        <w:tabs>
          <w:tab w:val="left" w:pos="5313"/>
          <w:tab w:val="left" w:pos="5493"/>
          <w:tab w:val="left" w:pos="9356"/>
        </w:tabs>
        <w:spacing w:line="288" w:lineRule="auto"/>
        <w:ind w:left="567" w:right="-262"/>
        <w:rPr>
          <w:rFonts w:cs="Times New Roman"/>
        </w:rPr>
      </w:pPr>
      <w:r w:rsidRPr="00831535">
        <w:rPr>
          <w:rFonts w:eastAsia="Times New Roman" w:cs="Times New Roman"/>
        </w:rPr>
        <w:t xml:space="preserve"> - surówki, jarzyny gotowane lub surowe w ilości ok. 50g,</w:t>
      </w:r>
    </w:p>
    <w:p w14:paraId="4FAD983A" w14:textId="77777777" w:rsidR="00D33A01" w:rsidRPr="00831535" w:rsidRDefault="005A42C5" w:rsidP="00831535">
      <w:pPr>
        <w:tabs>
          <w:tab w:val="left" w:pos="5313"/>
          <w:tab w:val="left" w:pos="5493"/>
          <w:tab w:val="left" w:pos="9356"/>
        </w:tabs>
        <w:spacing w:line="288" w:lineRule="auto"/>
        <w:ind w:left="567" w:right="-262"/>
        <w:rPr>
          <w:rFonts w:cs="Times New Roman"/>
        </w:rPr>
      </w:pPr>
      <w:r w:rsidRPr="00831535">
        <w:rPr>
          <w:rFonts w:eastAsia="Times New Roman" w:cs="Times New Roman"/>
        </w:rPr>
        <w:t xml:space="preserve"> - kompotu w ilości ok. 200 ml.</w:t>
      </w:r>
    </w:p>
    <w:p w14:paraId="51B5CA07" w14:textId="77777777" w:rsidR="00D33A01" w:rsidRPr="00831535" w:rsidRDefault="00831535" w:rsidP="003A709A">
      <w:pPr>
        <w:widowControl/>
        <w:tabs>
          <w:tab w:val="left" w:pos="993"/>
          <w:tab w:val="left" w:pos="1134"/>
          <w:tab w:val="left" w:pos="1803"/>
          <w:tab w:val="left" w:pos="2433"/>
          <w:tab w:val="left" w:pos="9356"/>
        </w:tabs>
        <w:spacing w:after="57" w:line="288" w:lineRule="auto"/>
        <w:jc w:val="both"/>
        <w:textAlignment w:val="auto"/>
        <w:rPr>
          <w:rFonts w:cs="Times New Roman"/>
        </w:rPr>
      </w:pPr>
      <w:r w:rsidRPr="00831535">
        <w:rPr>
          <w:rFonts w:eastAsia="Times New Roman" w:cs="Times New Roman"/>
        </w:rPr>
        <w:t xml:space="preserve">c1.4) </w:t>
      </w:r>
      <w:r w:rsidR="005A42C5" w:rsidRPr="00831535">
        <w:rPr>
          <w:rFonts w:eastAsia="Times New Roman" w:cs="Times New Roman"/>
        </w:rPr>
        <w:t xml:space="preserve">posiłek bezmięsny (np. naleśniki, pierogi, racuchy) w ilości ok 220g– </w:t>
      </w:r>
      <w:r w:rsidR="005A42C5" w:rsidRPr="00831535">
        <w:rPr>
          <w:rFonts w:eastAsia="Times New Roman" w:cs="Times New Roman"/>
          <w:b/>
          <w:bCs/>
        </w:rPr>
        <w:t>1x w tygodniu</w:t>
      </w:r>
    </w:p>
    <w:p w14:paraId="46144A08" w14:textId="77777777" w:rsidR="00D33A01" w:rsidRPr="00831535" w:rsidRDefault="003A709A" w:rsidP="003A709A">
      <w:pPr>
        <w:tabs>
          <w:tab w:val="left" w:pos="9073"/>
        </w:tabs>
        <w:spacing w:line="288" w:lineRule="auto"/>
        <w:jc w:val="both"/>
        <w:rPr>
          <w:rFonts w:cs="Times New Roman"/>
        </w:rPr>
      </w:pPr>
      <w:r w:rsidRPr="00831535">
        <w:rPr>
          <w:rFonts w:eastAsia="Times New Roman" w:cs="Times New Roman"/>
        </w:rPr>
        <w:t xml:space="preserve">c2) </w:t>
      </w:r>
      <w:r w:rsidR="005A42C5" w:rsidRPr="00831535">
        <w:rPr>
          <w:rFonts w:eastAsia="Times New Roman" w:cs="Times New Roman"/>
          <w:b/>
          <w:u w:val="single"/>
        </w:rPr>
        <w:t>obiady dla dzieci szkolnych:</w:t>
      </w:r>
    </w:p>
    <w:p w14:paraId="1368E66E" w14:textId="77777777" w:rsidR="00831535" w:rsidRDefault="00831535" w:rsidP="00831535">
      <w:pPr>
        <w:widowControl/>
        <w:tabs>
          <w:tab w:val="left" w:pos="993"/>
          <w:tab w:val="left" w:pos="1803"/>
          <w:tab w:val="left" w:pos="2433"/>
          <w:tab w:val="left" w:pos="9356"/>
        </w:tabs>
        <w:spacing w:after="57" w:line="288" w:lineRule="auto"/>
        <w:jc w:val="both"/>
        <w:textAlignment w:val="auto"/>
        <w:rPr>
          <w:rStyle w:val="Domylnaczcionkaakapitu1"/>
          <w:rFonts w:eastAsia="Times New Roman" w:cs="Times New Roman"/>
          <w:bCs/>
        </w:rPr>
      </w:pPr>
      <w:r w:rsidRPr="00831535">
        <w:rPr>
          <w:rStyle w:val="Domylnaczcionkaakapitu1"/>
          <w:rFonts w:eastAsia="Times New Roman" w:cs="Times New Roman"/>
        </w:rPr>
        <w:t xml:space="preserve">c2.1) </w:t>
      </w:r>
      <w:r w:rsidR="005A42C5" w:rsidRPr="00831535">
        <w:rPr>
          <w:rStyle w:val="Domylnaczcionkaakapitu1"/>
          <w:rFonts w:eastAsia="Times New Roman" w:cs="Times New Roman"/>
        </w:rPr>
        <w:t>zupa o objętości nie mniejszej niż 350ml,</w:t>
      </w:r>
      <w:r>
        <w:rPr>
          <w:rStyle w:val="Domylnaczcionkaakapitu1"/>
          <w:rFonts w:eastAsia="Times New Roman" w:cs="Times New Roman"/>
          <w:bCs/>
        </w:rPr>
        <w:t xml:space="preserve"> na wywarze mięsnym, warzywnym,</w:t>
      </w:r>
    </w:p>
    <w:p w14:paraId="3A5CD56A" w14:textId="77777777" w:rsidR="00D33A01" w:rsidRPr="00831535" w:rsidRDefault="00831535" w:rsidP="00831535">
      <w:pPr>
        <w:widowControl/>
        <w:tabs>
          <w:tab w:val="left" w:pos="993"/>
          <w:tab w:val="left" w:pos="1803"/>
          <w:tab w:val="left" w:pos="2433"/>
          <w:tab w:val="left" w:pos="9356"/>
        </w:tabs>
        <w:spacing w:after="57" w:line="288" w:lineRule="auto"/>
        <w:jc w:val="both"/>
        <w:textAlignment w:val="auto"/>
        <w:rPr>
          <w:rFonts w:cs="Times New Roman"/>
        </w:rPr>
      </w:pPr>
      <w:r w:rsidRPr="00831535">
        <w:rPr>
          <w:rStyle w:val="Domylnaczcionkaakapitu1"/>
          <w:rFonts w:eastAsia="Times New Roman" w:cs="Times New Roman"/>
          <w:bCs/>
        </w:rPr>
        <w:t xml:space="preserve">c2.2) </w:t>
      </w:r>
      <w:r w:rsidR="005A42C5" w:rsidRPr="00831535">
        <w:rPr>
          <w:rStyle w:val="Domylnaczcionkaakapitu1"/>
          <w:rFonts w:eastAsia="Times New Roman" w:cs="Times New Roman"/>
          <w:bCs/>
        </w:rPr>
        <w:t xml:space="preserve">mięsno-warzywnym – </w:t>
      </w:r>
      <w:r w:rsidR="005A42C5" w:rsidRPr="00831535">
        <w:rPr>
          <w:rStyle w:val="Domylnaczcionkaakapitu1"/>
          <w:rFonts w:eastAsia="Times New Roman" w:cs="Times New Roman"/>
          <w:b/>
          <w:bCs/>
        </w:rPr>
        <w:t>5x w tygodniu.</w:t>
      </w:r>
    </w:p>
    <w:p w14:paraId="167419FA" w14:textId="77777777" w:rsidR="00D33A01" w:rsidRPr="00831535" w:rsidRDefault="00831535" w:rsidP="00831535">
      <w:pPr>
        <w:widowControl/>
        <w:tabs>
          <w:tab w:val="left" w:pos="993"/>
          <w:tab w:val="left" w:pos="1803"/>
          <w:tab w:val="left" w:pos="2433"/>
          <w:tab w:val="left" w:pos="9356"/>
        </w:tabs>
        <w:spacing w:after="57" w:line="288" w:lineRule="auto"/>
        <w:jc w:val="both"/>
        <w:textAlignment w:val="auto"/>
        <w:rPr>
          <w:rFonts w:cs="Times New Roman"/>
        </w:rPr>
      </w:pPr>
      <w:r w:rsidRPr="00831535">
        <w:rPr>
          <w:rFonts w:eastAsia="Times New Roman" w:cs="Times New Roman"/>
        </w:rPr>
        <w:t xml:space="preserve">c2.3) </w:t>
      </w:r>
      <w:r w:rsidR="005A42C5" w:rsidRPr="00831535">
        <w:rPr>
          <w:rFonts w:eastAsia="Times New Roman" w:cs="Times New Roman"/>
        </w:rPr>
        <w:t>drugie danie składające się z:</w:t>
      </w:r>
    </w:p>
    <w:p w14:paraId="7F1556D2" w14:textId="77777777" w:rsidR="00D33A01" w:rsidRPr="00831535" w:rsidRDefault="005A42C5" w:rsidP="00831535">
      <w:pPr>
        <w:tabs>
          <w:tab w:val="left" w:pos="1803"/>
          <w:tab w:val="left" w:pos="2433"/>
          <w:tab w:val="left" w:pos="9356"/>
        </w:tabs>
        <w:spacing w:line="288" w:lineRule="auto"/>
        <w:ind w:left="567"/>
        <w:jc w:val="both"/>
        <w:rPr>
          <w:rFonts w:cs="Times New Roman"/>
        </w:rPr>
      </w:pPr>
      <w:r w:rsidRPr="00831535">
        <w:rPr>
          <w:rFonts w:eastAsia="Times New Roman" w:cs="Times New Roman"/>
        </w:rPr>
        <w:t xml:space="preserve">- mięsa z przewagą mięsa drobiowego w ilości  minimum 100g - </w:t>
      </w:r>
      <w:r w:rsidRPr="00831535">
        <w:rPr>
          <w:rFonts w:eastAsia="Times New Roman" w:cs="Times New Roman"/>
          <w:b/>
          <w:bCs/>
        </w:rPr>
        <w:t>3x w tygodniu</w:t>
      </w:r>
      <w:r w:rsidR="00831535" w:rsidRPr="00831535">
        <w:rPr>
          <w:rFonts w:eastAsia="Times New Roman" w:cs="Times New Roman"/>
          <w:b/>
          <w:bCs/>
        </w:rPr>
        <w:t>,</w:t>
      </w:r>
    </w:p>
    <w:p w14:paraId="70B0AFAC" w14:textId="77777777" w:rsidR="00D33A01" w:rsidRPr="00831535" w:rsidRDefault="005A42C5" w:rsidP="00831535">
      <w:pPr>
        <w:tabs>
          <w:tab w:val="left" w:pos="1803"/>
          <w:tab w:val="left" w:pos="2433"/>
          <w:tab w:val="left" w:pos="9356"/>
        </w:tabs>
        <w:spacing w:line="288" w:lineRule="auto"/>
        <w:ind w:left="567"/>
        <w:jc w:val="both"/>
        <w:rPr>
          <w:rFonts w:cs="Times New Roman"/>
        </w:rPr>
      </w:pPr>
      <w:r w:rsidRPr="00831535">
        <w:rPr>
          <w:rFonts w:eastAsia="Times New Roman" w:cs="Times New Roman"/>
        </w:rPr>
        <w:t xml:space="preserve">- ryby (z wyjątkiem pangi) – wyłącznie z filetów rybnych bez ości - </w:t>
      </w:r>
      <w:r w:rsidRPr="00831535">
        <w:rPr>
          <w:rFonts w:eastAsia="Times New Roman" w:cs="Times New Roman"/>
          <w:b/>
          <w:bCs/>
        </w:rPr>
        <w:t>1x w tygodniu</w:t>
      </w:r>
      <w:r w:rsidR="00831535" w:rsidRPr="00831535">
        <w:rPr>
          <w:rFonts w:eastAsia="Times New Roman" w:cs="Times New Roman"/>
          <w:b/>
          <w:bCs/>
        </w:rPr>
        <w:t>,</w:t>
      </w:r>
    </w:p>
    <w:p w14:paraId="45503D37" w14:textId="77777777" w:rsidR="00D33A01" w:rsidRPr="00831535" w:rsidRDefault="005A42C5" w:rsidP="00831535">
      <w:pPr>
        <w:tabs>
          <w:tab w:val="left" w:pos="1803"/>
          <w:tab w:val="left" w:pos="2433"/>
          <w:tab w:val="left" w:pos="9356"/>
        </w:tabs>
        <w:spacing w:line="288" w:lineRule="auto"/>
        <w:ind w:left="567"/>
        <w:jc w:val="both"/>
        <w:rPr>
          <w:rFonts w:cs="Times New Roman"/>
        </w:rPr>
      </w:pPr>
      <w:r w:rsidRPr="00831535">
        <w:rPr>
          <w:rFonts w:eastAsia="Times New Roman" w:cs="Times New Roman"/>
        </w:rPr>
        <w:t>- ziemniaków, kaszy, makaronu, ryżu, kopytek bądź klusek śląskich w  ilości ok. 180g,</w:t>
      </w:r>
    </w:p>
    <w:p w14:paraId="324937D4" w14:textId="77777777" w:rsidR="00831535" w:rsidRPr="00831535" w:rsidRDefault="005A42C5" w:rsidP="00831535">
      <w:pPr>
        <w:tabs>
          <w:tab w:val="left" w:pos="5313"/>
          <w:tab w:val="left" w:pos="5493"/>
          <w:tab w:val="left" w:pos="9356"/>
        </w:tabs>
        <w:spacing w:line="288" w:lineRule="auto"/>
        <w:ind w:left="567" w:right="-262"/>
        <w:rPr>
          <w:rFonts w:eastAsia="Times New Roman" w:cs="Times New Roman"/>
        </w:rPr>
      </w:pPr>
      <w:r w:rsidRPr="00831535">
        <w:rPr>
          <w:rFonts w:eastAsia="Times New Roman" w:cs="Times New Roman"/>
        </w:rPr>
        <w:t>- surówki, jarzyny gotowane lub surowe w ilości ok. 100g,</w:t>
      </w:r>
    </w:p>
    <w:p w14:paraId="3DEF997B" w14:textId="77777777" w:rsidR="00D33A01" w:rsidRPr="00831535" w:rsidRDefault="005A42C5" w:rsidP="00831535">
      <w:pPr>
        <w:tabs>
          <w:tab w:val="left" w:pos="5313"/>
          <w:tab w:val="left" w:pos="5493"/>
          <w:tab w:val="left" w:pos="9356"/>
        </w:tabs>
        <w:spacing w:line="288" w:lineRule="auto"/>
        <w:ind w:left="567" w:right="-262"/>
        <w:rPr>
          <w:rFonts w:cs="Times New Roman"/>
        </w:rPr>
      </w:pPr>
      <w:r w:rsidRPr="00831535">
        <w:rPr>
          <w:rFonts w:eastAsia="Times New Roman" w:cs="Times New Roman"/>
        </w:rPr>
        <w:t>- kompotu w ilości ok. 200 ml.</w:t>
      </w:r>
    </w:p>
    <w:p w14:paraId="2BDFD8E1" w14:textId="77777777" w:rsidR="00D33A01" w:rsidRPr="00831535" w:rsidRDefault="00831535" w:rsidP="00831535">
      <w:pPr>
        <w:widowControl/>
        <w:tabs>
          <w:tab w:val="left" w:pos="1803"/>
          <w:tab w:val="left" w:pos="2433"/>
          <w:tab w:val="left" w:pos="9356"/>
        </w:tabs>
        <w:spacing w:after="57" w:line="288" w:lineRule="auto"/>
        <w:jc w:val="both"/>
        <w:textAlignment w:val="auto"/>
        <w:rPr>
          <w:rFonts w:cs="Times New Roman"/>
        </w:rPr>
      </w:pPr>
      <w:r w:rsidRPr="00831535">
        <w:rPr>
          <w:rFonts w:eastAsia="Times New Roman" w:cs="Times New Roman"/>
        </w:rPr>
        <w:t xml:space="preserve">c3) </w:t>
      </w:r>
      <w:r w:rsidR="005A42C5" w:rsidRPr="00831535">
        <w:rPr>
          <w:rFonts w:eastAsia="Times New Roman" w:cs="Times New Roman"/>
        </w:rPr>
        <w:t xml:space="preserve">posiłek bezmięsny (np. naleśniki, pierogi, racuchy) w ilości ok 420g – </w:t>
      </w:r>
      <w:r w:rsidR="005A42C5" w:rsidRPr="00831535">
        <w:rPr>
          <w:rFonts w:eastAsia="Times New Roman" w:cs="Times New Roman"/>
          <w:b/>
          <w:bCs/>
        </w:rPr>
        <w:t>1x w tygodniu</w:t>
      </w:r>
    </w:p>
    <w:p w14:paraId="458FF75F" w14:textId="77777777" w:rsidR="00D33A01" w:rsidRPr="00831535" w:rsidRDefault="005A42C5" w:rsidP="00831535">
      <w:pPr>
        <w:pStyle w:val="NormalnyWeb12"/>
        <w:tabs>
          <w:tab w:val="left" w:pos="284"/>
        </w:tabs>
        <w:suppressAutoHyphens/>
        <w:spacing w:line="288" w:lineRule="auto"/>
        <w:jc w:val="both"/>
        <w:rPr>
          <w:b/>
          <w:bCs/>
          <w:color w:val="auto"/>
        </w:rPr>
      </w:pPr>
      <w:r w:rsidRPr="00831535">
        <w:rPr>
          <w:b/>
          <w:bCs/>
          <w:color w:val="auto"/>
        </w:rPr>
        <w:t xml:space="preserve">4. Posiłki muszą spełniać następujące </w:t>
      </w:r>
      <w:r w:rsidRPr="00831535">
        <w:rPr>
          <w:b/>
          <w:bCs/>
          <w:color w:val="auto"/>
          <w:u w:val="single"/>
        </w:rPr>
        <w:t>warunki jakościowe:</w:t>
      </w:r>
    </w:p>
    <w:p w14:paraId="3F11C3DD" w14:textId="77777777" w:rsidR="00D33A01" w:rsidRPr="00831535" w:rsidRDefault="005A42C5" w:rsidP="003A709A">
      <w:pPr>
        <w:pStyle w:val="NormalnyWeb12"/>
        <w:numPr>
          <w:ilvl w:val="0"/>
          <w:numId w:val="7"/>
        </w:numPr>
        <w:tabs>
          <w:tab w:val="clear" w:pos="720"/>
          <w:tab w:val="left" w:pos="284"/>
        </w:tabs>
        <w:suppressAutoHyphens/>
        <w:spacing w:line="288" w:lineRule="auto"/>
        <w:jc w:val="both"/>
      </w:pPr>
      <w:r w:rsidRPr="00831535">
        <w:rPr>
          <w:rFonts w:eastAsia="SimSun"/>
          <w:color w:val="auto"/>
        </w:rPr>
        <w:t>Jadłospis powinien być urozmaicony, rodzaj potrawy nie może powtarzać się w tym</w:t>
      </w:r>
      <w:r w:rsidRPr="00831535">
        <w:rPr>
          <w:rFonts w:eastAsia="SimSun"/>
          <w:color w:val="auto"/>
        </w:rPr>
        <w:br/>
        <w:t xml:space="preserve">samym tygodniu. </w:t>
      </w:r>
      <w:r w:rsidRPr="00831535">
        <w:rPr>
          <w:color w:val="auto"/>
        </w:rPr>
        <w:t xml:space="preserve">Posiłki muszą być urozmaicone oraz wysokiej jakości, zarówno </w:t>
      </w:r>
      <w:r w:rsidR="000D12EE">
        <w:rPr>
          <w:color w:val="auto"/>
        </w:rPr>
        <w:br/>
      </w:r>
      <w:r w:rsidRPr="00831535">
        <w:rPr>
          <w:color w:val="auto"/>
        </w:rPr>
        <w:t xml:space="preserve">co do wartości odżywczej, gramatury jak i estetyki, a także uwzględniać polską tradycję kulinarną. </w:t>
      </w:r>
    </w:p>
    <w:p w14:paraId="2793D2A6" w14:textId="23EE6847" w:rsidR="00D33A01" w:rsidRPr="00E80A11" w:rsidRDefault="005A42C5" w:rsidP="003A709A">
      <w:pPr>
        <w:pStyle w:val="NormalnyWeb12"/>
        <w:numPr>
          <w:ilvl w:val="0"/>
          <w:numId w:val="7"/>
        </w:numPr>
        <w:tabs>
          <w:tab w:val="clear" w:pos="720"/>
          <w:tab w:val="left" w:pos="284"/>
        </w:tabs>
        <w:suppressAutoHyphens/>
        <w:spacing w:line="288" w:lineRule="auto"/>
        <w:jc w:val="both"/>
      </w:pPr>
      <w:r w:rsidRPr="00831535">
        <w:rPr>
          <w:color w:val="auto"/>
        </w:rPr>
        <w:t>Wykonawca zobowiązany jest do zachowania diet pokarmowych w zależności od indywidualnych potrzeb uczniów, zgodnie z informacją otrzymaną</w:t>
      </w:r>
      <w:r w:rsidR="00051415">
        <w:rPr>
          <w:color w:val="auto"/>
        </w:rPr>
        <w:t xml:space="preserve"> </w:t>
      </w:r>
      <w:r w:rsidRPr="00831535">
        <w:rPr>
          <w:color w:val="auto"/>
        </w:rPr>
        <w:t>od</w:t>
      </w:r>
      <w:r w:rsidR="00C54FD5">
        <w:rPr>
          <w:color w:val="auto"/>
        </w:rPr>
        <w:t xml:space="preserve"> </w:t>
      </w:r>
      <w:r w:rsidRPr="00831535">
        <w:rPr>
          <w:color w:val="auto"/>
        </w:rPr>
        <w:t>Zamawiającego.</w:t>
      </w:r>
    </w:p>
    <w:p w14:paraId="24D16145" w14:textId="77777777" w:rsidR="00E80A11" w:rsidRPr="00831535" w:rsidRDefault="00E80A11" w:rsidP="00E80A11">
      <w:pPr>
        <w:pStyle w:val="NormalnyWeb12"/>
        <w:tabs>
          <w:tab w:val="left" w:pos="284"/>
        </w:tabs>
        <w:suppressAutoHyphens/>
        <w:spacing w:line="288" w:lineRule="auto"/>
        <w:ind w:left="720"/>
        <w:jc w:val="both"/>
      </w:pPr>
    </w:p>
    <w:p w14:paraId="6D04EA37" w14:textId="77777777" w:rsidR="00D33A01" w:rsidRPr="00831535" w:rsidRDefault="005A42C5" w:rsidP="003A709A">
      <w:pPr>
        <w:pStyle w:val="NormalnyWeb12"/>
        <w:numPr>
          <w:ilvl w:val="0"/>
          <w:numId w:val="7"/>
        </w:numPr>
        <w:tabs>
          <w:tab w:val="clear" w:pos="720"/>
          <w:tab w:val="left" w:pos="284"/>
        </w:tabs>
        <w:suppressAutoHyphens/>
        <w:spacing w:line="288" w:lineRule="auto"/>
        <w:jc w:val="both"/>
      </w:pPr>
      <w:r w:rsidRPr="00831535">
        <w:rPr>
          <w:rFonts w:eastAsia="SimSun"/>
          <w:color w:val="auto"/>
        </w:rPr>
        <w:t>Potrawy powinny być lekkostrawne, przygotowane z surowców najwyższej jakości,</w:t>
      </w:r>
      <w:r w:rsidRPr="00831535">
        <w:rPr>
          <w:rFonts w:eastAsia="SimSun"/>
          <w:color w:val="auto"/>
        </w:rPr>
        <w:br/>
        <w:t xml:space="preserve">świeżych, naturalnych, mało przetworzonych, z ograniczoną ilością substancji </w:t>
      </w:r>
      <w:r w:rsidRPr="00831535">
        <w:rPr>
          <w:rFonts w:eastAsia="SimSun"/>
          <w:color w:val="auto"/>
        </w:rPr>
        <w:lastRenderedPageBreak/>
        <w:t>dodatkowych: konserwujących, zagęszczających, barwiących lub sztucznie aromatyzowanych.</w:t>
      </w:r>
    </w:p>
    <w:p w14:paraId="684400C1" w14:textId="472BFB75" w:rsidR="00D33A01" w:rsidRPr="00686BA1" w:rsidRDefault="005A42C5" w:rsidP="00686BA1">
      <w:pPr>
        <w:pStyle w:val="NormalnyWeb12"/>
        <w:numPr>
          <w:ilvl w:val="0"/>
          <w:numId w:val="7"/>
        </w:numPr>
        <w:tabs>
          <w:tab w:val="clear" w:pos="720"/>
          <w:tab w:val="left" w:pos="284"/>
        </w:tabs>
        <w:suppressAutoHyphens/>
        <w:spacing w:line="288" w:lineRule="auto"/>
        <w:ind w:left="709" w:hanging="283"/>
        <w:jc w:val="both"/>
        <w:rPr>
          <w:color w:val="auto"/>
        </w:rPr>
      </w:pPr>
      <w:r w:rsidRPr="00831535">
        <w:rPr>
          <w:rFonts w:eastAsia="SimSun"/>
          <w:color w:val="auto"/>
        </w:rPr>
        <w:t xml:space="preserve">W jadłospisie powinny przeważać potrawy gotowane i pieczone. Potrawy smażone </w:t>
      </w:r>
      <w:r w:rsidR="000D12EE">
        <w:rPr>
          <w:rFonts w:eastAsia="SimSun"/>
          <w:color w:val="auto"/>
        </w:rPr>
        <w:br/>
      </w:r>
      <w:r w:rsidRPr="00831535">
        <w:rPr>
          <w:rFonts w:eastAsia="SimSun"/>
          <w:color w:val="auto"/>
        </w:rPr>
        <w:t xml:space="preserve">nie może wystąpić częściej niż dwa razy w tygodniu. W każdym rodzaju posiłku należy uwzględnić warzywo lub owoc. </w:t>
      </w:r>
    </w:p>
    <w:p w14:paraId="13DDD23E" w14:textId="28989C98" w:rsidR="00D33A01" w:rsidRPr="00831535" w:rsidRDefault="005A42C5" w:rsidP="003A709A">
      <w:pPr>
        <w:pStyle w:val="NormalnyWeb12"/>
        <w:numPr>
          <w:ilvl w:val="0"/>
          <w:numId w:val="7"/>
        </w:numPr>
        <w:tabs>
          <w:tab w:val="clear" w:pos="720"/>
          <w:tab w:val="left" w:pos="284"/>
        </w:tabs>
        <w:suppressAutoHyphens/>
        <w:spacing w:line="288" w:lineRule="auto"/>
        <w:ind w:left="680" w:hanging="340"/>
        <w:jc w:val="both"/>
        <w:rPr>
          <w:color w:val="auto"/>
        </w:rPr>
      </w:pPr>
      <w:r w:rsidRPr="00831535">
        <w:rPr>
          <w:rFonts w:eastAsia="SimSun"/>
          <w:color w:val="auto"/>
        </w:rPr>
        <w:t>Wszystkie posiłki winny być przygotowane zgodnie z obowiązującymi normami</w:t>
      </w:r>
      <w:r w:rsidRPr="00831535">
        <w:rPr>
          <w:rFonts w:eastAsia="SimSun"/>
          <w:color w:val="auto"/>
        </w:rPr>
        <w:br/>
        <w:t>i przepisami prawa.  Wykonawca będzie przygotowywał posiłki zgodnie z zasadami</w:t>
      </w:r>
      <w:r w:rsidRPr="00831535">
        <w:rPr>
          <w:rFonts w:eastAsia="SimSun"/>
          <w:color w:val="auto"/>
        </w:rPr>
        <w:br/>
        <w:t>określonymi w ustawie z dnia 29 czerwca 2006 r. o bezpieczeństwie żywności</w:t>
      </w:r>
      <w:r w:rsidR="00831535" w:rsidRPr="00831535">
        <w:rPr>
          <w:rFonts w:eastAsia="SimSun"/>
          <w:color w:val="auto"/>
        </w:rPr>
        <w:br/>
      </w:r>
      <w:r w:rsidRPr="00831535">
        <w:rPr>
          <w:rFonts w:eastAsia="SimSun"/>
          <w:color w:val="auto"/>
        </w:rPr>
        <w:t>i żywienia (t.j. Dz.U. z 202</w:t>
      </w:r>
      <w:r w:rsidR="0017669B">
        <w:rPr>
          <w:rFonts w:eastAsia="SimSun"/>
          <w:color w:val="auto"/>
        </w:rPr>
        <w:t>5</w:t>
      </w:r>
      <w:r w:rsidRPr="00831535">
        <w:rPr>
          <w:rFonts w:eastAsia="SimSun"/>
          <w:color w:val="auto"/>
        </w:rPr>
        <w:t xml:space="preserve"> r. poz. </w:t>
      </w:r>
      <w:r w:rsidR="00CE1987">
        <w:rPr>
          <w:rFonts w:eastAsia="SimSun"/>
          <w:color w:val="auto"/>
        </w:rPr>
        <w:t>14</w:t>
      </w:r>
      <w:r w:rsidR="0017669B">
        <w:rPr>
          <w:rFonts w:eastAsia="SimSun"/>
          <w:color w:val="auto"/>
        </w:rPr>
        <w:t>24</w:t>
      </w:r>
      <w:r w:rsidRPr="00831535">
        <w:rPr>
          <w:rFonts w:eastAsia="SimSun"/>
          <w:color w:val="auto"/>
        </w:rPr>
        <w:t>) oraz z przepisami wykonawczymi do tej ustawy, a także</w:t>
      </w:r>
      <w:r w:rsidR="00831535" w:rsidRPr="00831535">
        <w:rPr>
          <w:rFonts w:eastAsia="SimSun"/>
          <w:color w:val="auto"/>
        </w:rPr>
        <w:t xml:space="preserve"> </w:t>
      </w:r>
      <w:r w:rsidRPr="00831535">
        <w:rPr>
          <w:rFonts w:eastAsia="SimSun"/>
          <w:color w:val="auto"/>
        </w:rPr>
        <w:t>Rozporządzeniem Ministra Zdrowia z dnia 26 lipca 2016r. w sprawie grup środków</w:t>
      </w:r>
      <w:r w:rsidR="00831535" w:rsidRPr="00831535">
        <w:rPr>
          <w:rFonts w:eastAsia="SimSun"/>
          <w:color w:val="auto"/>
        </w:rPr>
        <w:t xml:space="preserve"> </w:t>
      </w:r>
      <w:r w:rsidRPr="00831535">
        <w:rPr>
          <w:rFonts w:eastAsia="SimSun"/>
          <w:color w:val="auto"/>
        </w:rPr>
        <w:t>spożywczych przeznaczonych do sprzedaży dzieciom i młodzieży</w:t>
      </w:r>
      <w:r w:rsidR="00831535" w:rsidRPr="00831535">
        <w:rPr>
          <w:rFonts w:eastAsia="SimSun"/>
          <w:color w:val="auto"/>
        </w:rPr>
        <w:br/>
      </w:r>
      <w:r w:rsidRPr="00831535">
        <w:rPr>
          <w:rFonts w:eastAsia="SimSun"/>
          <w:color w:val="auto"/>
        </w:rPr>
        <w:t>w jednostkach systemu oświaty oraz wymagań, jakie muszą spełniać środki spożywcze stosowane w ramach</w:t>
      </w:r>
      <w:r w:rsidR="00831535" w:rsidRPr="00831535">
        <w:rPr>
          <w:rFonts w:eastAsia="SimSun"/>
          <w:color w:val="auto"/>
        </w:rPr>
        <w:t xml:space="preserve"> </w:t>
      </w:r>
      <w:r w:rsidRPr="00831535">
        <w:rPr>
          <w:rFonts w:eastAsia="SimSun"/>
          <w:color w:val="auto"/>
        </w:rPr>
        <w:t>żywienia zbiorowego dzieci i młodzieży w tych jednostkach. Bezwzględnie należy</w:t>
      </w:r>
      <w:r w:rsidR="00831535" w:rsidRPr="00831535">
        <w:rPr>
          <w:rFonts w:eastAsia="SimSun"/>
          <w:color w:val="auto"/>
        </w:rPr>
        <w:t xml:space="preserve"> </w:t>
      </w:r>
      <w:r w:rsidRPr="00831535">
        <w:rPr>
          <w:rFonts w:eastAsia="SimSun"/>
          <w:color w:val="auto"/>
        </w:rPr>
        <w:t xml:space="preserve">przestrzegać norm na składniki pokarmowe i produkty spożywcze określone przez Instytut Żywienia i Żywności. </w:t>
      </w:r>
    </w:p>
    <w:p w14:paraId="3FD75E1A" w14:textId="77777777" w:rsidR="00D33A01" w:rsidRPr="00831535" w:rsidRDefault="005A42C5" w:rsidP="003A709A">
      <w:pPr>
        <w:pStyle w:val="NormalnyWeb12"/>
        <w:numPr>
          <w:ilvl w:val="0"/>
          <w:numId w:val="7"/>
        </w:numPr>
        <w:tabs>
          <w:tab w:val="clear" w:pos="720"/>
          <w:tab w:val="left" w:pos="284"/>
        </w:tabs>
        <w:suppressAutoHyphens/>
        <w:spacing w:line="288" w:lineRule="auto"/>
        <w:ind w:left="624" w:hanging="283"/>
        <w:jc w:val="both"/>
        <w:rPr>
          <w:color w:val="auto"/>
        </w:rPr>
      </w:pPr>
      <w:r w:rsidRPr="00831535">
        <w:rPr>
          <w:rFonts w:eastAsia="SimSun"/>
          <w:color w:val="auto"/>
        </w:rPr>
        <w:t>Wykonawca będzie przygotowywał i dostarczał posiłki zachowując wymogi sanitarno - epidemiologiczne w zakresie personelu i warunków produkcji oraz bierze odpowiedzialność za ich przestrzeganie.</w:t>
      </w:r>
    </w:p>
    <w:p w14:paraId="4441F385" w14:textId="77777777" w:rsidR="00D33A01" w:rsidRPr="00831535" w:rsidRDefault="005A42C5" w:rsidP="00831535">
      <w:pPr>
        <w:tabs>
          <w:tab w:val="left" w:pos="284"/>
          <w:tab w:val="left" w:pos="8771"/>
        </w:tabs>
        <w:spacing w:line="288" w:lineRule="auto"/>
        <w:jc w:val="both"/>
        <w:rPr>
          <w:rStyle w:val="Domylnaczcionkaakapitu1"/>
          <w:rFonts w:eastAsia="Times New Roman" w:cs="Times New Roman"/>
          <w:bCs/>
        </w:rPr>
      </w:pPr>
      <w:r w:rsidRPr="00831535">
        <w:rPr>
          <w:rStyle w:val="Domylnaczcionkaakapitu1"/>
          <w:rFonts w:eastAsia="Times New Roman" w:cs="Times New Roman"/>
          <w:bCs/>
        </w:rPr>
        <w:t>5. Zamawiający zastrzega sobie możliwość zamówienia, w zależności od potrzeb, kilku dietetycznych obiadów dziennie uwzględniających dietę dla alergików.</w:t>
      </w:r>
    </w:p>
    <w:p w14:paraId="31281A9F" w14:textId="04BB2486" w:rsidR="00D33A01" w:rsidRPr="00831535" w:rsidRDefault="005A42C5" w:rsidP="00831535">
      <w:pPr>
        <w:tabs>
          <w:tab w:val="left" w:pos="8771"/>
        </w:tabs>
        <w:spacing w:line="288" w:lineRule="auto"/>
        <w:jc w:val="both"/>
        <w:rPr>
          <w:rFonts w:cs="Times New Roman"/>
        </w:rPr>
      </w:pPr>
      <w:r w:rsidRPr="00831535">
        <w:rPr>
          <w:rStyle w:val="Pogrubienie"/>
          <w:rFonts w:eastAsia="Calibri" w:cs="Times New Roman"/>
          <w:b w:val="0"/>
        </w:rPr>
        <w:t xml:space="preserve">6. Zamawiający zastrzega sobie możliwość zwiększenia lub zmniejszenia ilości dostarczanych obiadów danego dnia  w zależności od frekwencji uczniów. </w:t>
      </w:r>
      <w:r w:rsidRPr="00831535">
        <w:rPr>
          <w:rStyle w:val="Pogrubienie"/>
          <w:rFonts w:cs="Times New Roman"/>
          <w:b w:val="0"/>
        </w:rPr>
        <w:t>Ewentualne zmiany ilości zamawianych obiadów Zamawiający zgłaszać będzie Wykonawcy najpóźniej do godziny</w:t>
      </w:r>
      <w:r w:rsidR="00051415">
        <w:rPr>
          <w:rStyle w:val="Pogrubienie"/>
          <w:rFonts w:cs="Times New Roman"/>
          <w:b w:val="0"/>
        </w:rPr>
        <w:t xml:space="preserve"> </w:t>
      </w:r>
      <w:r w:rsidR="00831535" w:rsidRPr="00831535">
        <w:rPr>
          <w:rStyle w:val="Pogrubienie"/>
          <w:rFonts w:cs="Times New Roman"/>
          <w:b w:val="0"/>
        </w:rPr>
        <w:t xml:space="preserve">09:00 </w:t>
      </w:r>
      <w:r w:rsidRPr="00831535">
        <w:rPr>
          <w:rStyle w:val="Pogrubienie"/>
          <w:rFonts w:cs="Times New Roman"/>
          <w:b w:val="0"/>
        </w:rPr>
        <w:t>danego dnia.</w:t>
      </w:r>
    </w:p>
    <w:p w14:paraId="6A920F6A" w14:textId="77777777" w:rsidR="00D33A01" w:rsidRPr="00831535" w:rsidRDefault="005A42C5" w:rsidP="00831535">
      <w:pPr>
        <w:tabs>
          <w:tab w:val="left" w:pos="284"/>
          <w:tab w:val="left" w:pos="8771"/>
        </w:tabs>
        <w:spacing w:line="288" w:lineRule="auto"/>
        <w:jc w:val="both"/>
        <w:rPr>
          <w:rFonts w:cs="Times New Roman"/>
          <w:bCs/>
        </w:rPr>
      </w:pPr>
      <w:r w:rsidRPr="00831535">
        <w:rPr>
          <w:rFonts w:cs="Times New Roman"/>
        </w:rPr>
        <w:t xml:space="preserve">7. </w:t>
      </w:r>
      <w:r w:rsidRPr="001F61D8">
        <w:rPr>
          <w:rFonts w:cs="Times New Roman"/>
        </w:rPr>
        <w:t>Obiady Wykonawca dostarczać będzie własnym, przystosowanym do przewozu żywności transportem, w specjalistycznych pojemnikach (termosach), gwarantujących utrzymanie higieny, odpowiedniej temperatury oraz jakości przewożonych potraw. Transport powinien odbywać się w dwóch lub większej ilości pojemników, aby po otwarciu jednego, w kolejnych pojemnikach posiłki zachowywały odpowiednią temperaturę.</w:t>
      </w:r>
    </w:p>
    <w:p w14:paraId="0066448E" w14:textId="77777777" w:rsidR="00D33A01" w:rsidRPr="00831535" w:rsidRDefault="005A42C5" w:rsidP="00831535">
      <w:pPr>
        <w:pStyle w:val="NormalnyWeb12"/>
        <w:tabs>
          <w:tab w:val="left" w:pos="284"/>
        </w:tabs>
        <w:suppressAutoHyphens/>
        <w:spacing w:line="288" w:lineRule="auto"/>
        <w:jc w:val="both"/>
        <w:rPr>
          <w:color w:val="auto"/>
        </w:rPr>
      </w:pPr>
      <w:r w:rsidRPr="00831535">
        <w:rPr>
          <w:bCs/>
          <w:color w:val="auto"/>
        </w:rPr>
        <w:t>8. Wykonawca odpowiada za terminowe dostarczenie gorących posiłków na miejsce</w:t>
      </w:r>
      <w:r w:rsidRPr="00831535">
        <w:rPr>
          <w:bCs/>
          <w:color w:val="auto"/>
        </w:rPr>
        <w:br/>
        <w:t>wskazane przez Zamawiającego.</w:t>
      </w:r>
      <w:r w:rsidRPr="00831535">
        <w:rPr>
          <w:color w:val="auto"/>
        </w:rPr>
        <w:t xml:space="preserve"> Dostarczane posiłki powinny mieć temperaturę:</w:t>
      </w:r>
    </w:p>
    <w:p w14:paraId="6E60B667" w14:textId="77777777" w:rsidR="00D33A01" w:rsidRPr="00831535" w:rsidRDefault="005A42C5" w:rsidP="003A709A">
      <w:pPr>
        <w:pStyle w:val="NormalnyWeb12"/>
        <w:numPr>
          <w:ilvl w:val="0"/>
          <w:numId w:val="8"/>
        </w:numPr>
        <w:tabs>
          <w:tab w:val="left" w:pos="284"/>
        </w:tabs>
        <w:suppressAutoHyphens/>
        <w:spacing w:line="288" w:lineRule="auto"/>
        <w:jc w:val="both"/>
      </w:pPr>
      <w:r w:rsidRPr="00831535">
        <w:rPr>
          <w:color w:val="000000"/>
        </w:rPr>
        <w:t>Zupa –  75</w:t>
      </w:r>
      <w:r w:rsidRPr="00831535">
        <w:rPr>
          <w:color w:val="000000"/>
          <w:vertAlign w:val="superscript"/>
        </w:rPr>
        <w:t>o</w:t>
      </w:r>
      <w:r w:rsidRPr="00831535">
        <w:rPr>
          <w:color w:val="000000"/>
        </w:rPr>
        <w:t>C (+/- 2</w:t>
      </w:r>
      <w:r w:rsidRPr="00831535">
        <w:rPr>
          <w:color w:val="000000"/>
          <w:vertAlign w:val="superscript"/>
        </w:rPr>
        <w:t>o</w:t>
      </w:r>
      <w:r w:rsidRPr="00831535">
        <w:rPr>
          <w:color w:val="000000"/>
        </w:rPr>
        <w:t>C),</w:t>
      </w:r>
    </w:p>
    <w:p w14:paraId="0F427DD1" w14:textId="77777777" w:rsidR="00D33A01" w:rsidRPr="00831535" w:rsidRDefault="005A42C5" w:rsidP="003A709A">
      <w:pPr>
        <w:pStyle w:val="NormalnyWeb12"/>
        <w:numPr>
          <w:ilvl w:val="0"/>
          <w:numId w:val="8"/>
        </w:numPr>
        <w:tabs>
          <w:tab w:val="left" w:pos="284"/>
        </w:tabs>
        <w:suppressAutoHyphens/>
        <w:spacing w:line="288" w:lineRule="auto"/>
        <w:jc w:val="both"/>
      </w:pPr>
      <w:r w:rsidRPr="00831535">
        <w:rPr>
          <w:color w:val="000000"/>
        </w:rPr>
        <w:t>II danie – 63</w:t>
      </w:r>
      <w:r w:rsidRPr="00831535">
        <w:rPr>
          <w:color w:val="000000"/>
          <w:vertAlign w:val="superscript"/>
        </w:rPr>
        <w:t>o</w:t>
      </w:r>
      <w:r w:rsidRPr="00831535">
        <w:rPr>
          <w:color w:val="000000"/>
        </w:rPr>
        <w:t>C (+/-2C),</w:t>
      </w:r>
    </w:p>
    <w:p w14:paraId="04E1681D" w14:textId="77777777" w:rsidR="00D33A01" w:rsidRPr="00831535" w:rsidRDefault="005A42C5" w:rsidP="003A709A">
      <w:pPr>
        <w:pStyle w:val="NormalnyWeb12"/>
        <w:numPr>
          <w:ilvl w:val="0"/>
          <w:numId w:val="8"/>
        </w:numPr>
        <w:tabs>
          <w:tab w:val="left" w:pos="284"/>
        </w:tabs>
        <w:suppressAutoHyphens/>
        <w:spacing w:line="288" w:lineRule="auto"/>
        <w:jc w:val="both"/>
      </w:pPr>
      <w:r w:rsidRPr="00831535">
        <w:rPr>
          <w:color w:val="000000"/>
        </w:rPr>
        <w:t>Napoje gorące - 80</w:t>
      </w:r>
      <w:r w:rsidRPr="00831535">
        <w:rPr>
          <w:color w:val="000000"/>
          <w:vertAlign w:val="superscript"/>
        </w:rPr>
        <w:t>o</w:t>
      </w:r>
      <w:r w:rsidRPr="00831535">
        <w:rPr>
          <w:color w:val="000000"/>
        </w:rPr>
        <w:t>C (+/-2</w:t>
      </w:r>
      <w:r w:rsidRPr="00831535">
        <w:rPr>
          <w:color w:val="000000"/>
          <w:vertAlign w:val="superscript"/>
        </w:rPr>
        <w:t>o</w:t>
      </w:r>
      <w:r w:rsidRPr="00831535">
        <w:rPr>
          <w:color w:val="000000"/>
        </w:rPr>
        <w:t>C),</w:t>
      </w:r>
    </w:p>
    <w:p w14:paraId="3D8AC84D" w14:textId="2B3484C8" w:rsidR="00E80A11" w:rsidRPr="00C06D86" w:rsidRDefault="005A42C5" w:rsidP="00C06D86">
      <w:pPr>
        <w:pStyle w:val="NormalnyWeb12"/>
        <w:numPr>
          <w:ilvl w:val="0"/>
          <w:numId w:val="8"/>
        </w:numPr>
        <w:tabs>
          <w:tab w:val="left" w:pos="284"/>
        </w:tabs>
        <w:suppressAutoHyphens/>
        <w:spacing w:line="288" w:lineRule="auto"/>
        <w:jc w:val="both"/>
        <w:rPr>
          <w:color w:val="000000"/>
        </w:rPr>
      </w:pPr>
      <w:r w:rsidRPr="00831535">
        <w:rPr>
          <w:color w:val="000000"/>
        </w:rPr>
        <w:t>Sałatki, surówki - &lt; 4</w:t>
      </w:r>
      <w:r w:rsidRPr="00831535">
        <w:rPr>
          <w:color w:val="000000"/>
          <w:vertAlign w:val="superscript"/>
        </w:rPr>
        <w:t>o</w:t>
      </w:r>
      <w:r w:rsidRPr="00831535">
        <w:rPr>
          <w:color w:val="000000"/>
        </w:rPr>
        <w:t>C.</w:t>
      </w:r>
    </w:p>
    <w:p w14:paraId="4C1487EE" w14:textId="77777777" w:rsidR="00D33A01" w:rsidRPr="00831535" w:rsidRDefault="005A42C5" w:rsidP="00831535">
      <w:pPr>
        <w:pStyle w:val="Default"/>
        <w:tabs>
          <w:tab w:val="left" w:pos="284"/>
          <w:tab w:val="left" w:pos="8771"/>
        </w:tabs>
        <w:suppressAutoHyphens/>
        <w:spacing w:line="288" w:lineRule="auto"/>
        <w:jc w:val="both"/>
        <w:rPr>
          <w:rFonts w:ascii="Times New Roman" w:hAnsi="Times New Roman" w:cs="Times New Roman"/>
          <w:color w:val="auto"/>
        </w:rPr>
      </w:pPr>
      <w:r w:rsidRPr="00831535">
        <w:rPr>
          <w:rFonts w:ascii="Times New Roman" w:hAnsi="Times New Roman" w:cs="Times New Roman"/>
          <w:color w:val="auto"/>
        </w:rPr>
        <w:t xml:space="preserve">9. Zamawiający zastrzega sobie prawo do nadzoru wydawania posiłków w stołówce szkolnej. W ramach nadzoru nad jakością świadczonych usług, Zamawiający zastrzega sobie prawo oceny posiłków, poprzez dokonywanie degustacji próbek dostarczanych do szkoły dań, </w:t>
      </w:r>
      <w:r w:rsidR="000D12EE">
        <w:rPr>
          <w:rFonts w:ascii="Times New Roman" w:hAnsi="Times New Roman" w:cs="Times New Roman"/>
          <w:color w:val="auto"/>
        </w:rPr>
        <w:br/>
      </w:r>
      <w:r w:rsidRPr="00831535">
        <w:rPr>
          <w:rFonts w:ascii="Times New Roman" w:hAnsi="Times New Roman" w:cs="Times New Roman"/>
          <w:color w:val="auto"/>
        </w:rPr>
        <w:t xml:space="preserve">oraz kontrolę temperatury dostarczanych posiłków. Ewentualne uwagi - wnioski wynikające </w:t>
      </w:r>
      <w:r w:rsidR="000D12EE">
        <w:rPr>
          <w:rFonts w:ascii="Times New Roman" w:hAnsi="Times New Roman" w:cs="Times New Roman"/>
          <w:color w:val="auto"/>
        </w:rPr>
        <w:br/>
      </w:r>
      <w:r w:rsidRPr="00831535">
        <w:rPr>
          <w:rFonts w:ascii="Times New Roman" w:hAnsi="Times New Roman" w:cs="Times New Roman"/>
          <w:color w:val="auto"/>
        </w:rPr>
        <w:t>z tych degustacji będą wiążące dla Wykonawcy i przedstawione Wykonawcy w formie protokołu.</w:t>
      </w:r>
      <w:r w:rsidR="00831535" w:rsidRPr="00831535">
        <w:rPr>
          <w:rFonts w:ascii="Times New Roman" w:hAnsi="Times New Roman" w:cs="Times New Roman"/>
          <w:color w:val="auto"/>
        </w:rPr>
        <w:t xml:space="preserve"> </w:t>
      </w:r>
      <w:r w:rsidRPr="00831535">
        <w:rPr>
          <w:rFonts w:ascii="Times New Roman" w:hAnsi="Times New Roman" w:cs="Times New Roman"/>
        </w:rPr>
        <w:t>W przypadku 3-krotnego nie zastosowania się do uwag Zamawiający zastrzega sobie prawo do stosowania kar</w:t>
      </w:r>
      <w:r w:rsidRPr="00831535">
        <w:rPr>
          <w:rFonts w:ascii="Times New Roman" w:hAnsi="Times New Roman" w:cs="Times New Roman"/>
          <w:color w:val="auto"/>
        </w:rPr>
        <w:t xml:space="preserve"> umownych, które mogą być podstawą rozwiązania umowy. </w:t>
      </w:r>
    </w:p>
    <w:p w14:paraId="741E61DE" w14:textId="50F6A7A8" w:rsidR="001F61D8" w:rsidRPr="001F61D8" w:rsidRDefault="005A42C5" w:rsidP="001F61D8">
      <w:pPr>
        <w:tabs>
          <w:tab w:val="left" w:pos="426"/>
          <w:tab w:val="left" w:pos="8789"/>
        </w:tabs>
        <w:spacing w:line="288" w:lineRule="auto"/>
        <w:jc w:val="both"/>
        <w:rPr>
          <w:rStyle w:val="Domylnaczcionkaakapitu1"/>
          <w:rFonts w:eastAsia="Times New Roman" w:cs="Times New Roman"/>
          <w:bCs/>
        </w:rPr>
      </w:pPr>
      <w:r w:rsidRPr="00831535">
        <w:rPr>
          <w:rFonts w:eastAsia="Times New Roman" w:cs="Times New Roman"/>
          <w:bCs/>
        </w:rPr>
        <w:lastRenderedPageBreak/>
        <w:t>10. Posiłki wydawane będą w naczyniach dostarczonych przez Wykonawcę.</w:t>
      </w:r>
    </w:p>
    <w:p w14:paraId="4B6436CB" w14:textId="4DD80AAD" w:rsidR="00D33A01" w:rsidRPr="00831535" w:rsidRDefault="005A42C5" w:rsidP="00831535">
      <w:pPr>
        <w:tabs>
          <w:tab w:val="left" w:pos="284"/>
          <w:tab w:val="left" w:pos="8789"/>
        </w:tabs>
        <w:spacing w:line="288" w:lineRule="auto"/>
        <w:jc w:val="both"/>
        <w:rPr>
          <w:rFonts w:eastAsia="Times New Roman" w:cs="Times New Roman"/>
          <w:b/>
          <w:bCs/>
        </w:rPr>
      </w:pPr>
      <w:r w:rsidRPr="00831535">
        <w:rPr>
          <w:rStyle w:val="Domylnaczcionkaakapitu1"/>
          <w:rFonts w:eastAsia="Times New Roman" w:cs="Times New Roman"/>
          <w:b/>
          <w:bCs/>
        </w:rPr>
        <w:t>W przypadku obiadów porcjowanych w jednorazowych pojemnikach niedopuszczalne jest łączenie ciepłej części drugiego dania z surówką. Zamawiający dopuszcza pojemnik wykonany ze styropianu, ale z oddzielną przegrodą na surówkę bądź surówka będzie dostarczana w odrębnym pojemniku.</w:t>
      </w:r>
    </w:p>
    <w:p w14:paraId="5E96DA38" w14:textId="77777777" w:rsidR="00D33A01" w:rsidRPr="00831535" w:rsidRDefault="005A42C5" w:rsidP="00831535">
      <w:pPr>
        <w:tabs>
          <w:tab w:val="left" w:pos="284"/>
          <w:tab w:val="left" w:pos="426"/>
          <w:tab w:val="left" w:pos="8807"/>
        </w:tabs>
        <w:spacing w:line="288" w:lineRule="auto"/>
        <w:jc w:val="both"/>
        <w:rPr>
          <w:rFonts w:cs="Times New Roman"/>
          <w:bCs/>
        </w:rPr>
      </w:pPr>
      <w:r w:rsidRPr="00831535">
        <w:rPr>
          <w:rStyle w:val="Domylnaczcionkaakapitu1"/>
          <w:rFonts w:eastAsia="Times New Roman" w:cs="Times New Roman"/>
          <w:bCs/>
        </w:rPr>
        <w:t xml:space="preserve">11. Zamawiający dopuszcza możliwość spożywania przez uczniów posiłków serwowanych </w:t>
      </w:r>
      <w:r w:rsidR="000D12EE">
        <w:rPr>
          <w:rStyle w:val="Domylnaczcionkaakapitu1"/>
          <w:rFonts w:eastAsia="Times New Roman" w:cs="Times New Roman"/>
          <w:bCs/>
        </w:rPr>
        <w:br/>
      </w:r>
      <w:r w:rsidRPr="00831535">
        <w:rPr>
          <w:rStyle w:val="Domylnaczcionkaakapitu1"/>
          <w:rFonts w:eastAsia="Times New Roman" w:cs="Times New Roman"/>
          <w:bCs/>
        </w:rPr>
        <w:t>na naczyniach wielokrotnego użytku pod warunkiem zapewnienia przez Wykonawcę urządzeń do  mycia i dezynfekcji tych naczyń.</w:t>
      </w:r>
    </w:p>
    <w:p w14:paraId="5C3E7354" w14:textId="77777777" w:rsidR="00D33A01" w:rsidRPr="00831535" w:rsidRDefault="005A42C5" w:rsidP="00831535">
      <w:pPr>
        <w:tabs>
          <w:tab w:val="left" w:pos="60"/>
          <w:tab w:val="left" w:pos="8807"/>
        </w:tabs>
        <w:spacing w:line="288" w:lineRule="auto"/>
        <w:jc w:val="both"/>
        <w:rPr>
          <w:rFonts w:cs="Times New Roman"/>
        </w:rPr>
      </w:pPr>
      <w:r w:rsidRPr="00831535">
        <w:rPr>
          <w:rStyle w:val="Domylnaczcionkaakapitu1"/>
          <w:rFonts w:eastAsia="Times New Roman" w:cs="Times New Roman"/>
        </w:rPr>
        <w:t xml:space="preserve">12. Wydawaniem posiłków zajmuje się Wykonawca po ustaleniu szczegółów z Dyrektorem Szkoły. Wykonawca spotka się z Dyrektorami Szkół przed rozpoczęciem świadczenia usługi </w:t>
      </w:r>
      <w:r w:rsidR="000D12EE">
        <w:rPr>
          <w:rStyle w:val="Domylnaczcionkaakapitu1"/>
          <w:rFonts w:eastAsia="Times New Roman" w:cs="Times New Roman"/>
        </w:rPr>
        <w:br/>
      </w:r>
      <w:r w:rsidRPr="00831535">
        <w:rPr>
          <w:rStyle w:val="Domylnaczcionkaakapitu1"/>
          <w:rFonts w:eastAsia="Times New Roman" w:cs="Times New Roman"/>
        </w:rPr>
        <w:t>w celu ustalenia wszystkich zagadnień technicznych związanych z realizacją umowy.</w:t>
      </w:r>
    </w:p>
    <w:p w14:paraId="62DB4750" w14:textId="77777777" w:rsidR="00D33A01" w:rsidRPr="00831535" w:rsidRDefault="005A42C5" w:rsidP="00831535">
      <w:pPr>
        <w:tabs>
          <w:tab w:val="left" w:pos="60"/>
          <w:tab w:val="left" w:pos="8807"/>
        </w:tabs>
        <w:spacing w:line="288" w:lineRule="auto"/>
        <w:jc w:val="both"/>
        <w:rPr>
          <w:rFonts w:cs="Times New Roman"/>
        </w:rPr>
      </w:pPr>
      <w:r w:rsidRPr="00831535">
        <w:rPr>
          <w:rStyle w:val="Domylnaczcionkaakapitu1"/>
          <w:rFonts w:eastAsia="Times New Roman" w:cs="Times New Roman"/>
        </w:rPr>
        <w:t xml:space="preserve">13. </w:t>
      </w:r>
      <w:r w:rsidRPr="00831535">
        <w:rPr>
          <w:rStyle w:val="Domylnaczcionkaakapitu1"/>
          <w:rFonts w:eastAsia="Times New Roman" w:cs="Times New Roman"/>
          <w:color w:val="000000"/>
        </w:rPr>
        <w:t xml:space="preserve">Do obowiązków Zamawiającego należy zapewnienie miejsca spożycia posiłków, sprzątanie po posiłku w miejscu spożywania wraz z ponoszeniem kosztów środków czyszczących </w:t>
      </w:r>
      <w:r w:rsidR="000D12EE">
        <w:rPr>
          <w:rStyle w:val="Domylnaczcionkaakapitu1"/>
          <w:rFonts w:eastAsia="Times New Roman" w:cs="Times New Roman"/>
          <w:color w:val="000000"/>
        </w:rPr>
        <w:br/>
      </w:r>
      <w:r w:rsidRPr="00831535">
        <w:rPr>
          <w:rStyle w:val="Domylnaczcionkaakapitu1"/>
          <w:rFonts w:eastAsia="Times New Roman" w:cs="Times New Roman"/>
          <w:color w:val="000000"/>
        </w:rPr>
        <w:t>i higienicznych zużywanych do sprzątania po posiłku w miejscu jego spożywania.</w:t>
      </w:r>
    </w:p>
    <w:p w14:paraId="114BB430" w14:textId="1D30394B" w:rsidR="00D33A01" w:rsidRPr="00831535" w:rsidRDefault="005A42C5" w:rsidP="00831535">
      <w:pPr>
        <w:pStyle w:val="NormalnyWeb12"/>
        <w:tabs>
          <w:tab w:val="left" w:pos="426"/>
          <w:tab w:val="left" w:pos="8789"/>
        </w:tabs>
        <w:suppressAutoHyphens/>
        <w:spacing w:line="288" w:lineRule="auto"/>
        <w:jc w:val="both"/>
        <w:rPr>
          <w:bCs/>
          <w:color w:val="auto"/>
        </w:rPr>
      </w:pPr>
      <w:r w:rsidRPr="00831535">
        <w:rPr>
          <w:bCs/>
          <w:color w:val="auto"/>
        </w:rPr>
        <w:t xml:space="preserve">14. Do obowiązku Wykonawcy należy codzienny odbiór brudnych pojemników, w których były dostarczone posiłki, naczyń jednorazowych, w których były wydawane posiłki </w:t>
      </w:r>
      <w:r w:rsidR="000D12EE">
        <w:rPr>
          <w:bCs/>
          <w:color w:val="auto"/>
        </w:rPr>
        <w:br/>
      </w:r>
      <w:r w:rsidRPr="00831535">
        <w:rPr>
          <w:bCs/>
          <w:color w:val="auto"/>
        </w:rPr>
        <w:t>oraz</w:t>
      </w:r>
      <w:r w:rsidR="000D12EE">
        <w:rPr>
          <w:bCs/>
          <w:color w:val="auto"/>
        </w:rPr>
        <w:t xml:space="preserve"> </w:t>
      </w:r>
      <w:r w:rsidRPr="00831535">
        <w:rPr>
          <w:bCs/>
          <w:color w:val="auto"/>
        </w:rPr>
        <w:t xml:space="preserve">odpadów pokonsumpcyjnych, niezależnie od ich ilości. Odbiór będzie odbywał się w tym samym dniu co dostawy posiłków, w godzinach pracy </w:t>
      </w:r>
      <w:r w:rsidR="00FD3C0E">
        <w:rPr>
          <w:bCs/>
          <w:color w:val="auto"/>
        </w:rPr>
        <w:t>Zespołu</w:t>
      </w:r>
      <w:r w:rsidRPr="00831535">
        <w:rPr>
          <w:bCs/>
          <w:color w:val="auto"/>
        </w:rPr>
        <w:t>. Wykonawca ponosi</w:t>
      </w:r>
      <w:r w:rsidRPr="00831535">
        <w:rPr>
          <w:bCs/>
          <w:color w:val="auto"/>
        </w:rPr>
        <w:br/>
        <w:t>odpowiedzialność za gospodarowanie odpadami  pokonsumpcyjnymi oraz ponosi koszty</w:t>
      </w:r>
      <w:r w:rsidRPr="00831535">
        <w:rPr>
          <w:bCs/>
          <w:color w:val="auto"/>
        </w:rPr>
        <w:br/>
        <w:t xml:space="preserve">z tym związane. </w:t>
      </w:r>
    </w:p>
    <w:p w14:paraId="204C4D09" w14:textId="77777777" w:rsidR="00C761EC" w:rsidRPr="004C3657" w:rsidRDefault="005A42C5" w:rsidP="00C761EC">
      <w:pPr>
        <w:spacing w:line="288" w:lineRule="auto"/>
        <w:jc w:val="both"/>
        <w:rPr>
          <w:rFonts w:eastAsia="Arial" w:cs="Times New Roman"/>
        </w:rPr>
      </w:pPr>
      <w:r w:rsidRPr="00831535">
        <w:rPr>
          <w:rFonts w:eastAsia="Times New Roman" w:cs="Times New Roman"/>
          <w:bCs/>
          <w:color w:val="000000"/>
        </w:rPr>
        <w:t xml:space="preserve">15. </w:t>
      </w:r>
      <w:r w:rsidR="00C761EC" w:rsidRPr="004C3657">
        <w:rPr>
          <w:rFonts w:eastAsia="Arial" w:cs="Times New Roman"/>
        </w:rPr>
        <w:t>Zamawiający zastrzega sobie możliwość ograniczenia ilości zamawianych posiłków</w:t>
      </w:r>
      <w:r w:rsidR="00C761EC" w:rsidRPr="004C3657">
        <w:rPr>
          <w:rFonts w:eastAsia="Arial" w:cs="Times New Roman"/>
        </w:rPr>
        <w:br/>
        <w:t xml:space="preserve">w przypadku zmniejszenia się ilości żywionych dzieci lub dni żywieniowych, oraz nieskładania zamówień w okresie ferii zimowych, letnich i przerw świątecznych oraz zawieszenia zajęć </w:t>
      </w:r>
      <w:r w:rsidR="00C54FD5">
        <w:rPr>
          <w:rFonts w:eastAsia="Arial" w:cs="Times New Roman"/>
        </w:rPr>
        <w:br/>
      </w:r>
      <w:r w:rsidR="00C761EC" w:rsidRPr="004C3657">
        <w:rPr>
          <w:rFonts w:eastAsia="Arial" w:cs="Times New Roman"/>
        </w:rPr>
        <w:t xml:space="preserve">w przedszkolu i szkole w szczególności z powodu wprowadzanych ograniczeń przez władze państwowe lub samorządowe, w tym wywołane stanem epidemii lub stanem zagrożenia epidemicznego. Z tego tytułu Wykonawcy nie przysługują żadne roszczenia finansowe </w:t>
      </w:r>
      <w:r w:rsidR="000D12EE">
        <w:rPr>
          <w:rFonts w:eastAsia="Arial" w:cs="Times New Roman"/>
        </w:rPr>
        <w:br/>
      </w:r>
      <w:r w:rsidR="00C761EC" w:rsidRPr="004C3657">
        <w:rPr>
          <w:rFonts w:eastAsia="Arial" w:cs="Times New Roman"/>
        </w:rPr>
        <w:t>w szczególności roszczenia odszkodowawcze do Zamawiającego.</w:t>
      </w:r>
    </w:p>
    <w:p w14:paraId="2A342392" w14:textId="5A2AA768" w:rsidR="00D33A01" w:rsidRPr="00831535" w:rsidRDefault="00C761EC" w:rsidP="00C761EC">
      <w:pPr>
        <w:tabs>
          <w:tab w:val="left" w:pos="426"/>
          <w:tab w:val="left" w:pos="8789"/>
        </w:tabs>
        <w:spacing w:line="288" w:lineRule="auto"/>
        <w:jc w:val="both"/>
        <w:rPr>
          <w:rFonts w:cs="Times New Roman"/>
        </w:rPr>
      </w:pPr>
      <w:r>
        <w:rPr>
          <w:rFonts w:eastAsia="Arial" w:cs="Times New Roman"/>
        </w:rPr>
        <w:t>16</w:t>
      </w:r>
      <w:r w:rsidRPr="004C3657">
        <w:rPr>
          <w:rFonts w:eastAsia="Arial" w:cs="Times New Roman"/>
        </w:rPr>
        <w:t xml:space="preserve">. </w:t>
      </w:r>
      <w:r w:rsidRPr="004C3657">
        <w:rPr>
          <w:rFonts w:cs="Times New Roman"/>
        </w:rPr>
        <w:t>Na podstawie art. 433 pkt. 4 ustawy Pzp Zamawiający wskazuje minimaln</w:t>
      </w:r>
      <w:r w:rsidR="001F61D8">
        <w:rPr>
          <w:rFonts w:cs="Times New Roman"/>
        </w:rPr>
        <w:t xml:space="preserve">y zakres wykonania zamówienia objętego niniejszą umową na poziomie </w:t>
      </w:r>
      <w:r>
        <w:rPr>
          <w:rFonts w:cs="Times New Roman"/>
        </w:rPr>
        <w:t>65</w:t>
      </w:r>
      <w:r w:rsidRPr="004C3657">
        <w:rPr>
          <w:rFonts w:cs="Times New Roman"/>
        </w:rPr>
        <w:t xml:space="preserve">% </w:t>
      </w:r>
      <w:r w:rsidR="001F61D8">
        <w:rPr>
          <w:rFonts w:cs="Times New Roman"/>
        </w:rPr>
        <w:t>wartości umowy</w:t>
      </w:r>
      <w:r w:rsidRPr="004C3657">
        <w:rPr>
          <w:rFonts w:cs="Times New Roman"/>
        </w:rPr>
        <w:t>.</w:t>
      </w:r>
    </w:p>
    <w:p w14:paraId="2D454E97" w14:textId="77777777" w:rsidR="00D33A01" w:rsidRDefault="00D33A01" w:rsidP="003A709A">
      <w:pPr>
        <w:spacing w:line="288" w:lineRule="auto"/>
        <w:jc w:val="both"/>
        <w:rPr>
          <w:rFonts w:cs="Times New Roman"/>
          <w:bCs/>
          <w:lang w:eastAsia="pl-PL"/>
        </w:rPr>
      </w:pPr>
    </w:p>
    <w:p w14:paraId="127C65B8" w14:textId="77777777" w:rsidR="00352FB4" w:rsidRDefault="00352FB4" w:rsidP="003A709A">
      <w:pPr>
        <w:spacing w:line="288" w:lineRule="auto"/>
        <w:jc w:val="both"/>
        <w:rPr>
          <w:rFonts w:cs="Times New Roman"/>
          <w:bCs/>
          <w:lang w:eastAsia="pl-PL"/>
        </w:rPr>
      </w:pPr>
    </w:p>
    <w:p w14:paraId="72F07082" w14:textId="77777777" w:rsidR="00352FB4" w:rsidRDefault="00352FB4" w:rsidP="003A709A">
      <w:pPr>
        <w:spacing w:line="288" w:lineRule="auto"/>
        <w:jc w:val="both"/>
        <w:rPr>
          <w:rFonts w:cs="Times New Roman"/>
          <w:bCs/>
          <w:lang w:eastAsia="pl-PL"/>
        </w:rPr>
      </w:pPr>
    </w:p>
    <w:p w14:paraId="598ADE41" w14:textId="77777777" w:rsidR="00352FB4" w:rsidRPr="00831535" w:rsidRDefault="00352FB4" w:rsidP="003A709A">
      <w:pPr>
        <w:spacing w:line="288" w:lineRule="auto"/>
        <w:jc w:val="both"/>
        <w:rPr>
          <w:rFonts w:cs="Times New Roman"/>
          <w:bCs/>
          <w:lang w:eastAsia="pl-PL"/>
        </w:rPr>
      </w:pPr>
    </w:p>
    <w:p w14:paraId="56E4B352" w14:textId="31651CB8" w:rsidR="00D33A01" w:rsidRDefault="005A42C5" w:rsidP="003A709A">
      <w:pPr>
        <w:spacing w:line="288" w:lineRule="auto"/>
        <w:jc w:val="center"/>
        <w:rPr>
          <w:rFonts w:cs="Times New Roman"/>
          <w:b/>
          <w:bCs/>
          <w:lang w:eastAsia="pl-PL"/>
        </w:rPr>
      </w:pPr>
      <w:r w:rsidRPr="00831535">
        <w:rPr>
          <w:rFonts w:cs="Times New Roman"/>
          <w:b/>
          <w:bCs/>
          <w:lang w:eastAsia="pl-PL"/>
        </w:rPr>
        <w:t>§ 2</w:t>
      </w:r>
    </w:p>
    <w:p w14:paraId="0F0B93D1" w14:textId="1D537FBF" w:rsidR="001F61D8" w:rsidRPr="00C06D86" w:rsidRDefault="001F61D8" w:rsidP="003A709A">
      <w:pPr>
        <w:spacing w:line="288" w:lineRule="auto"/>
        <w:jc w:val="center"/>
        <w:rPr>
          <w:rFonts w:cs="Times New Roman"/>
          <w:b/>
          <w:bCs/>
          <w:u w:val="single"/>
          <w:lang w:eastAsia="pl-PL"/>
        </w:rPr>
      </w:pPr>
      <w:r w:rsidRPr="00C06D86">
        <w:rPr>
          <w:rFonts w:cs="Times New Roman"/>
          <w:b/>
          <w:bCs/>
          <w:u w:val="single"/>
          <w:lang w:eastAsia="pl-PL"/>
        </w:rPr>
        <w:t>Wynagrodzenie za wykonanie umowy,</w:t>
      </w:r>
    </w:p>
    <w:p w14:paraId="27588B72" w14:textId="24D2BB2B" w:rsidR="001F61D8" w:rsidRPr="00C06D86" w:rsidRDefault="001F61D8" w:rsidP="003A709A">
      <w:pPr>
        <w:spacing w:line="288" w:lineRule="auto"/>
        <w:jc w:val="center"/>
        <w:rPr>
          <w:rFonts w:cs="Times New Roman"/>
          <w:b/>
          <w:bCs/>
          <w:u w:val="single"/>
          <w:lang w:eastAsia="pl-PL"/>
        </w:rPr>
      </w:pPr>
      <w:r w:rsidRPr="00C06D86">
        <w:rPr>
          <w:rFonts w:cs="Times New Roman"/>
          <w:b/>
          <w:bCs/>
          <w:u w:val="single"/>
          <w:lang w:eastAsia="pl-PL"/>
        </w:rPr>
        <w:t>zasady rozliczania oraz waloryzacji wynagrodzenia.</w:t>
      </w:r>
    </w:p>
    <w:p w14:paraId="43631479" w14:textId="77777777" w:rsidR="001F61D8" w:rsidRPr="00831535" w:rsidRDefault="001F61D8" w:rsidP="003A709A">
      <w:pPr>
        <w:spacing w:line="288" w:lineRule="auto"/>
        <w:jc w:val="center"/>
        <w:rPr>
          <w:rFonts w:cs="Times New Roman"/>
          <w:b/>
          <w:bCs/>
          <w:lang w:eastAsia="pl-PL"/>
        </w:rPr>
      </w:pPr>
    </w:p>
    <w:p w14:paraId="1EC04109" w14:textId="77777777" w:rsidR="00D33A01" w:rsidRPr="00831535" w:rsidRDefault="005A42C5" w:rsidP="003A709A">
      <w:pPr>
        <w:widowControl/>
        <w:numPr>
          <w:ilvl w:val="0"/>
          <w:numId w:val="6"/>
        </w:numPr>
        <w:spacing w:line="288" w:lineRule="auto"/>
        <w:jc w:val="both"/>
        <w:textAlignment w:val="auto"/>
        <w:rPr>
          <w:rFonts w:eastAsia="Times New Roman" w:cs="Times New Roman"/>
        </w:rPr>
      </w:pPr>
      <w:r w:rsidRPr="00831535">
        <w:rPr>
          <w:rFonts w:cs="Times New Roman"/>
        </w:rPr>
        <w:t>Zgodnie z przeprowadzonym postępowaniem o udzielnie zamówienia publicznego c</w:t>
      </w:r>
      <w:r w:rsidR="00C761EC">
        <w:rPr>
          <w:rFonts w:eastAsia="Times New Roman" w:cs="Times New Roman"/>
        </w:rPr>
        <w:t>ałkowita wartość umowy brutto (</w:t>
      </w:r>
      <w:r w:rsidRPr="00831535">
        <w:rPr>
          <w:rFonts w:eastAsia="Times New Roman" w:cs="Times New Roman"/>
        </w:rPr>
        <w:t>obejmująca koszt wsadu do kotła i kosztów przygotowania usługi) wynosi:</w:t>
      </w:r>
    </w:p>
    <w:p w14:paraId="508BAD7E" w14:textId="77777777" w:rsidR="00D33A01" w:rsidRPr="00831535" w:rsidRDefault="005A42C5" w:rsidP="003A709A">
      <w:pPr>
        <w:keepNext/>
        <w:tabs>
          <w:tab w:val="left" w:pos="1416"/>
          <w:tab w:val="left" w:pos="2832"/>
        </w:tabs>
        <w:spacing w:line="288" w:lineRule="auto"/>
        <w:ind w:left="1416"/>
        <w:jc w:val="center"/>
        <w:rPr>
          <w:rFonts w:eastAsia="Times New Roman" w:cs="Times New Roman"/>
          <w:b/>
        </w:rPr>
      </w:pPr>
      <w:r w:rsidRPr="00831535">
        <w:rPr>
          <w:rFonts w:eastAsia="Times New Roman" w:cs="Times New Roman"/>
          <w:b/>
        </w:rPr>
        <w:lastRenderedPageBreak/>
        <w:t xml:space="preserve">       </w:t>
      </w:r>
    </w:p>
    <w:tbl>
      <w:tblPr>
        <w:tblW w:w="8789" w:type="dxa"/>
        <w:tblInd w:w="136" w:type="dxa"/>
        <w:tblLayout w:type="fixed"/>
        <w:tblCellMar>
          <w:left w:w="70" w:type="dxa"/>
          <w:right w:w="70" w:type="dxa"/>
        </w:tblCellMar>
        <w:tblLook w:val="0000" w:firstRow="0" w:lastRow="0" w:firstColumn="0" w:lastColumn="0" w:noHBand="0" w:noVBand="0"/>
      </w:tblPr>
      <w:tblGrid>
        <w:gridCol w:w="2411"/>
        <w:gridCol w:w="1559"/>
        <w:gridCol w:w="2162"/>
        <w:gridCol w:w="2657"/>
      </w:tblGrid>
      <w:tr w:rsidR="00D33A01" w:rsidRPr="00831535" w14:paraId="53A5A684" w14:textId="77777777">
        <w:trPr>
          <w:trHeight w:val="855"/>
        </w:trPr>
        <w:tc>
          <w:tcPr>
            <w:tcW w:w="2410" w:type="dxa"/>
            <w:tcBorders>
              <w:top w:val="single" w:sz="4" w:space="0" w:color="000000"/>
              <w:left w:val="single" w:sz="4" w:space="0" w:color="000000"/>
              <w:bottom w:val="single" w:sz="4" w:space="0" w:color="000000"/>
            </w:tcBorders>
            <w:shd w:val="clear" w:color="auto" w:fill="FFFFFF"/>
            <w:vAlign w:val="center"/>
          </w:tcPr>
          <w:p w14:paraId="198B8F98" w14:textId="77777777" w:rsidR="00D33A01" w:rsidRPr="00831535" w:rsidRDefault="005A42C5" w:rsidP="003A709A">
            <w:pPr>
              <w:spacing w:line="288" w:lineRule="auto"/>
              <w:jc w:val="center"/>
              <w:rPr>
                <w:rFonts w:eastAsia="Times New Roman" w:cs="Times New Roman"/>
              </w:rPr>
            </w:pPr>
            <w:r w:rsidRPr="00831535">
              <w:rPr>
                <w:rFonts w:eastAsia="Times New Roman" w:cs="Times New Roman"/>
              </w:rPr>
              <w:t>Rodzaj posiłku</w:t>
            </w:r>
          </w:p>
        </w:tc>
        <w:tc>
          <w:tcPr>
            <w:tcW w:w="1559" w:type="dxa"/>
            <w:tcBorders>
              <w:top w:val="single" w:sz="4" w:space="0" w:color="000000"/>
              <w:left w:val="single" w:sz="4" w:space="0" w:color="000000"/>
              <w:bottom w:val="single" w:sz="4" w:space="0" w:color="000000"/>
            </w:tcBorders>
            <w:shd w:val="clear" w:color="auto" w:fill="FFFFFF"/>
            <w:vAlign w:val="center"/>
          </w:tcPr>
          <w:p w14:paraId="1A108560" w14:textId="77777777" w:rsidR="00D33A01" w:rsidRPr="00831535" w:rsidRDefault="005A42C5" w:rsidP="003A709A">
            <w:pPr>
              <w:spacing w:line="288" w:lineRule="auto"/>
              <w:jc w:val="center"/>
              <w:rPr>
                <w:rFonts w:eastAsia="Times New Roman" w:cs="Times New Roman"/>
              </w:rPr>
            </w:pPr>
            <w:r w:rsidRPr="00831535">
              <w:rPr>
                <w:rFonts w:eastAsia="Times New Roman" w:cs="Times New Roman"/>
              </w:rPr>
              <w:t>Przewidywana</w:t>
            </w:r>
          </w:p>
          <w:p w14:paraId="06D96E79" w14:textId="77777777" w:rsidR="00D33A01" w:rsidRPr="00831535" w:rsidRDefault="005A42C5" w:rsidP="003A709A">
            <w:pPr>
              <w:spacing w:line="288" w:lineRule="auto"/>
              <w:jc w:val="center"/>
              <w:rPr>
                <w:rFonts w:eastAsia="Times New Roman" w:cs="Times New Roman"/>
              </w:rPr>
            </w:pPr>
            <w:r w:rsidRPr="00831535">
              <w:rPr>
                <w:rFonts w:eastAsia="Times New Roman" w:cs="Times New Roman"/>
              </w:rPr>
              <w:t xml:space="preserve">łączna ilość posiłków </w:t>
            </w:r>
          </w:p>
        </w:tc>
        <w:tc>
          <w:tcPr>
            <w:tcW w:w="2162" w:type="dxa"/>
            <w:tcBorders>
              <w:top w:val="single" w:sz="4" w:space="0" w:color="000000"/>
              <w:left w:val="single" w:sz="4" w:space="0" w:color="000000"/>
              <w:bottom w:val="single" w:sz="4" w:space="0" w:color="000000"/>
            </w:tcBorders>
            <w:shd w:val="clear" w:color="auto" w:fill="FFFFFF"/>
          </w:tcPr>
          <w:p w14:paraId="5E6FCD14" w14:textId="77777777" w:rsidR="00D33A01" w:rsidRPr="00831535" w:rsidRDefault="005A42C5" w:rsidP="003A709A">
            <w:pPr>
              <w:spacing w:line="288" w:lineRule="auto"/>
              <w:jc w:val="center"/>
              <w:rPr>
                <w:rFonts w:eastAsia="Times New Roman" w:cs="Times New Roman"/>
              </w:rPr>
            </w:pPr>
            <w:r w:rsidRPr="00831535">
              <w:rPr>
                <w:rFonts w:eastAsia="Times New Roman" w:cs="Times New Roman"/>
              </w:rPr>
              <w:t>Cena jednostkowa</w:t>
            </w:r>
          </w:p>
          <w:p w14:paraId="021B7028" w14:textId="77777777" w:rsidR="00D33A01" w:rsidRPr="00831535" w:rsidRDefault="005A42C5" w:rsidP="003A709A">
            <w:pPr>
              <w:spacing w:line="288" w:lineRule="auto"/>
              <w:jc w:val="center"/>
              <w:rPr>
                <w:rFonts w:eastAsia="Times New Roman" w:cs="Times New Roman"/>
              </w:rPr>
            </w:pPr>
            <w:r w:rsidRPr="00831535">
              <w:rPr>
                <w:rFonts w:eastAsia="Times New Roman" w:cs="Times New Roman"/>
              </w:rPr>
              <w:t xml:space="preserve"> brutto za posiłek </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AA539E" w14:textId="77777777" w:rsidR="00D33A01" w:rsidRPr="00831535" w:rsidRDefault="005A42C5" w:rsidP="003A709A">
            <w:pPr>
              <w:spacing w:line="288" w:lineRule="auto"/>
              <w:jc w:val="center"/>
              <w:rPr>
                <w:rFonts w:eastAsia="Times New Roman" w:cs="Times New Roman"/>
              </w:rPr>
            </w:pPr>
            <w:r w:rsidRPr="00831535">
              <w:rPr>
                <w:rFonts w:eastAsia="Times New Roman" w:cs="Times New Roman"/>
              </w:rPr>
              <w:t>Cena brutto oferty</w:t>
            </w:r>
          </w:p>
          <w:p w14:paraId="2E56D13C" w14:textId="77777777" w:rsidR="00D33A01" w:rsidRPr="00831535" w:rsidRDefault="00D33A01" w:rsidP="003A709A">
            <w:pPr>
              <w:spacing w:line="288" w:lineRule="auto"/>
              <w:jc w:val="center"/>
              <w:rPr>
                <w:rFonts w:eastAsia="Times New Roman" w:cs="Times New Roman"/>
              </w:rPr>
            </w:pPr>
          </w:p>
        </w:tc>
      </w:tr>
      <w:tr w:rsidR="00D33A01" w:rsidRPr="00831535" w14:paraId="636FA385" w14:textId="77777777">
        <w:trPr>
          <w:trHeight w:val="372"/>
        </w:trPr>
        <w:tc>
          <w:tcPr>
            <w:tcW w:w="2410" w:type="dxa"/>
            <w:tcBorders>
              <w:top w:val="single" w:sz="4" w:space="0" w:color="000000"/>
              <w:left w:val="single" w:sz="4" w:space="0" w:color="000000"/>
              <w:bottom w:val="single" w:sz="4" w:space="0" w:color="000000"/>
            </w:tcBorders>
            <w:shd w:val="clear" w:color="auto" w:fill="FFFFFF"/>
            <w:vAlign w:val="center"/>
          </w:tcPr>
          <w:p w14:paraId="14F1E6E1" w14:textId="77777777" w:rsidR="00D33A01" w:rsidRPr="00831535" w:rsidRDefault="005A42C5" w:rsidP="003A709A">
            <w:pPr>
              <w:spacing w:line="288" w:lineRule="auto"/>
              <w:jc w:val="center"/>
              <w:rPr>
                <w:rFonts w:eastAsia="Times New Roman" w:cs="Times New Roman"/>
                <w:b/>
              </w:rPr>
            </w:pPr>
            <w:r w:rsidRPr="00831535">
              <w:rPr>
                <w:rFonts w:eastAsia="Times New Roman" w:cs="Times New Roman"/>
                <w:b/>
              </w:rPr>
              <w:t>Obiad dwudaniowy dla dzieci przedszkolnych</w:t>
            </w:r>
          </w:p>
        </w:tc>
        <w:tc>
          <w:tcPr>
            <w:tcW w:w="1559" w:type="dxa"/>
            <w:tcBorders>
              <w:top w:val="single" w:sz="4" w:space="0" w:color="000000"/>
              <w:left w:val="single" w:sz="4" w:space="0" w:color="000000"/>
              <w:bottom w:val="single" w:sz="4" w:space="0" w:color="000000"/>
            </w:tcBorders>
            <w:shd w:val="clear" w:color="auto" w:fill="FFFFFF"/>
            <w:vAlign w:val="center"/>
          </w:tcPr>
          <w:p w14:paraId="1F32FFCF" w14:textId="6230DD25" w:rsidR="00D33A01" w:rsidRPr="00831535" w:rsidRDefault="00FD3C0E" w:rsidP="003A709A">
            <w:pPr>
              <w:spacing w:line="288" w:lineRule="auto"/>
              <w:jc w:val="center"/>
              <w:rPr>
                <w:rFonts w:eastAsia="Times New Roman" w:cs="Times New Roman"/>
                <w:b/>
              </w:rPr>
            </w:pPr>
            <w:r>
              <w:rPr>
                <w:rFonts w:eastAsia="Times New Roman" w:cs="Times New Roman"/>
                <w:b/>
              </w:rPr>
              <w:t>2</w:t>
            </w:r>
            <w:r w:rsidR="00F3634B">
              <w:rPr>
                <w:rFonts w:eastAsia="Times New Roman" w:cs="Times New Roman"/>
                <w:b/>
              </w:rPr>
              <w:t>2</w:t>
            </w:r>
            <w:r>
              <w:rPr>
                <w:rFonts w:eastAsia="Times New Roman" w:cs="Times New Roman"/>
                <w:b/>
              </w:rPr>
              <w:t>.</w:t>
            </w:r>
            <w:r w:rsidR="00F3634B">
              <w:rPr>
                <w:rFonts w:eastAsia="Times New Roman" w:cs="Times New Roman"/>
                <w:b/>
              </w:rPr>
              <w:t>815</w:t>
            </w:r>
          </w:p>
        </w:tc>
        <w:tc>
          <w:tcPr>
            <w:tcW w:w="2162" w:type="dxa"/>
            <w:tcBorders>
              <w:top w:val="single" w:sz="4" w:space="0" w:color="000000"/>
              <w:left w:val="single" w:sz="4" w:space="0" w:color="000000"/>
              <w:bottom w:val="single" w:sz="4" w:space="0" w:color="000000"/>
            </w:tcBorders>
            <w:shd w:val="clear" w:color="auto" w:fill="FFFFFF"/>
          </w:tcPr>
          <w:p w14:paraId="028C7947" w14:textId="77777777" w:rsidR="00D33A01" w:rsidRPr="00831535" w:rsidRDefault="00D33A01" w:rsidP="003A709A">
            <w:pPr>
              <w:spacing w:line="288" w:lineRule="auto"/>
              <w:jc w:val="center"/>
              <w:rPr>
                <w:rFonts w:eastAsia="Times New Roman" w:cs="Times New Roman"/>
                <w:b/>
              </w:rPr>
            </w:pP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153A6F" w14:textId="77777777" w:rsidR="00D33A01" w:rsidRPr="00831535" w:rsidRDefault="00D33A01" w:rsidP="003A709A">
            <w:pPr>
              <w:spacing w:line="288" w:lineRule="auto"/>
              <w:jc w:val="center"/>
              <w:rPr>
                <w:rFonts w:eastAsia="Times New Roman" w:cs="Times New Roman"/>
                <w:b/>
              </w:rPr>
            </w:pPr>
          </w:p>
        </w:tc>
      </w:tr>
      <w:tr w:rsidR="00D33A01" w:rsidRPr="00831535" w14:paraId="2F502C95" w14:textId="77777777">
        <w:trPr>
          <w:trHeight w:val="444"/>
        </w:trPr>
        <w:tc>
          <w:tcPr>
            <w:tcW w:w="2410" w:type="dxa"/>
            <w:tcBorders>
              <w:top w:val="single" w:sz="4" w:space="0" w:color="000000"/>
              <w:left w:val="single" w:sz="4" w:space="0" w:color="000000"/>
              <w:bottom w:val="single" w:sz="4" w:space="0" w:color="000000"/>
            </w:tcBorders>
            <w:shd w:val="clear" w:color="auto" w:fill="FFFFFF"/>
            <w:vAlign w:val="center"/>
          </w:tcPr>
          <w:p w14:paraId="4CE10513" w14:textId="77777777" w:rsidR="00D33A01" w:rsidRPr="00831535" w:rsidRDefault="005A42C5" w:rsidP="003A709A">
            <w:pPr>
              <w:spacing w:line="288" w:lineRule="auto"/>
              <w:jc w:val="center"/>
              <w:rPr>
                <w:rFonts w:eastAsia="Times New Roman" w:cs="Times New Roman"/>
                <w:b/>
              </w:rPr>
            </w:pPr>
            <w:r w:rsidRPr="00831535">
              <w:rPr>
                <w:rFonts w:eastAsia="Times New Roman" w:cs="Times New Roman"/>
                <w:b/>
              </w:rPr>
              <w:t>Obiad dwudaniowy dla dzieci szkolnych</w:t>
            </w:r>
          </w:p>
        </w:tc>
        <w:tc>
          <w:tcPr>
            <w:tcW w:w="1559" w:type="dxa"/>
            <w:tcBorders>
              <w:top w:val="single" w:sz="4" w:space="0" w:color="000000"/>
              <w:left w:val="single" w:sz="4" w:space="0" w:color="000000"/>
              <w:bottom w:val="single" w:sz="4" w:space="0" w:color="000000"/>
            </w:tcBorders>
            <w:shd w:val="clear" w:color="auto" w:fill="FFFFFF"/>
            <w:vAlign w:val="center"/>
          </w:tcPr>
          <w:p w14:paraId="6F8C88FC" w14:textId="7EF6C329" w:rsidR="00D33A01" w:rsidRPr="00831535" w:rsidRDefault="00F3634B" w:rsidP="003A709A">
            <w:pPr>
              <w:spacing w:line="288" w:lineRule="auto"/>
              <w:jc w:val="center"/>
              <w:rPr>
                <w:rFonts w:eastAsia="Times New Roman" w:cs="Times New Roman"/>
                <w:b/>
              </w:rPr>
            </w:pPr>
            <w:r>
              <w:rPr>
                <w:rFonts w:eastAsia="Times New Roman" w:cs="Times New Roman"/>
                <w:b/>
              </w:rPr>
              <w:t>12.060</w:t>
            </w:r>
          </w:p>
        </w:tc>
        <w:tc>
          <w:tcPr>
            <w:tcW w:w="2162" w:type="dxa"/>
            <w:tcBorders>
              <w:top w:val="single" w:sz="4" w:space="0" w:color="000000"/>
              <w:left w:val="single" w:sz="4" w:space="0" w:color="000000"/>
              <w:bottom w:val="single" w:sz="4" w:space="0" w:color="000000"/>
            </w:tcBorders>
            <w:shd w:val="clear" w:color="auto" w:fill="FFFFFF"/>
          </w:tcPr>
          <w:p w14:paraId="7D7018A4" w14:textId="77777777" w:rsidR="00D33A01" w:rsidRPr="00831535" w:rsidRDefault="00D33A01" w:rsidP="003A709A">
            <w:pPr>
              <w:spacing w:line="288" w:lineRule="auto"/>
              <w:jc w:val="center"/>
              <w:rPr>
                <w:rFonts w:eastAsia="Times New Roman" w:cs="Times New Roman"/>
                <w:b/>
              </w:rPr>
            </w:pP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6E3766" w14:textId="77777777" w:rsidR="00D33A01" w:rsidRPr="00831535" w:rsidRDefault="00D33A01" w:rsidP="003A709A">
            <w:pPr>
              <w:spacing w:line="288" w:lineRule="auto"/>
              <w:jc w:val="center"/>
              <w:rPr>
                <w:rFonts w:eastAsia="Times New Roman" w:cs="Times New Roman"/>
                <w:b/>
              </w:rPr>
            </w:pPr>
          </w:p>
        </w:tc>
      </w:tr>
      <w:tr w:rsidR="00D33A01" w:rsidRPr="00831535" w14:paraId="656D07AB" w14:textId="77777777" w:rsidTr="00C761EC">
        <w:trPr>
          <w:trHeight w:val="444"/>
        </w:trPr>
        <w:tc>
          <w:tcPr>
            <w:tcW w:w="2410" w:type="dxa"/>
            <w:tcBorders>
              <w:top w:val="single" w:sz="4" w:space="0" w:color="000000"/>
              <w:left w:val="single" w:sz="4" w:space="0" w:color="000000"/>
              <w:bottom w:val="single" w:sz="4" w:space="0" w:color="000000"/>
            </w:tcBorders>
            <w:shd w:val="clear" w:color="auto" w:fill="FFFFFF"/>
            <w:vAlign w:val="center"/>
          </w:tcPr>
          <w:p w14:paraId="31CB1284" w14:textId="77777777" w:rsidR="00D33A01" w:rsidRPr="00831535" w:rsidRDefault="00D33A01" w:rsidP="003A709A">
            <w:pPr>
              <w:spacing w:line="288" w:lineRule="auto"/>
              <w:jc w:val="center"/>
              <w:rPr>
                <w:rFonts w:eastAsia="Times New Roman" w:cs="Times New Roman"/>
                <w:b/>
              </w:rPr>
            </w:pPr>
          </w:p>
        </w:tc>
        <w:tc>
          <w:tcPr>
            <w:tcW w:w="1559" w:type="dxa"/>
            <w:tcBorders>
              <w:top w:val="single" w:sz="4" w:space="0" w:color="000000"/>
              <w:left w:val="single" w:sz="4" w:space="0" w:color="000000"/>
              <w:bottom w:val="single" w:sz="4" w:space="0" w:color="000000"/>
            </w:tcBorders>
            <w:shd w:val="clear" w:color="auto" w:fill="FFFFFF"/>
            <w:vAlign w:val="center"/>
          </w:tcPr>
          <w:p w14:paraId="5692293E" w14:textId="77777777" w:rsidR="00D33A01" w:rsidRPr="00831535" w:rsidRDefault="005A42C5" w:rsidP="003A709A">
            <w:pPr>
              <w:spacing w:line="288" w:lineRule="auto"/>
              <w:jc w:val="center"/>
              <w:rPr>
                <w:rFonts w:eastAsia="Times New Roman" w:cs="Times New Roman"/>
                <w:b/>
              </w:rPr>
            </w:pPr>
            <w:r w:rsidRPr="00831535">
              <w:rPr>
                <w:rFonts w:eastAsia="Times New Roman" w:cs="Times New Roman"/>
                <w:b/>
              </w:rPr>
              <w:t>Razem:</w:t>
            </w:r>
          </w:p>
        </w:tc>
        <w:tc>
          <w:tcPr>
            <w:tcW w:w="2162" w:type="dxa"/>
            <w:tcBorders>
              <w:top w:val="single" w:sz="4" w:space="0" w:color="000000"/>
              <w:left w:val="single" w:sz="4" w:space="0" w:color="000000"/>
              <w:bottom w:val="single" w:sz="4" w:space="0" w:color="000000"/>
            </w:tcBorders>
            <w:shd w:val="clear" w:color="auto" w:fill="E7E6E6" w:themeFill="background2"/>
          </w:tcPr>
          <w:p w14:paraId="404520D1" w14:textId="77777777" w:rsidR="00D33A01" w:rsidRPr="00831535" w:rsidRDefault="00D33A01" w:rsidP="003A709A">
            <w:pPr>
              <w:spacing w:line="288" w:lineRule="auto"/>
              <w:jc w:val="center"/>
              <w:rPr>
                <w:rFonts w:eastAsia="Times New Roman" w:cs="Times New Roman"/>
                <w:b/>
              </w:rPr>
            </w:pP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08BDFB" w14:textId="77777777" w:rsidR="00D33A01" w:rsidRPr="00831535" w:rsidRDefault="00D33A01" w:rsidP="003A709A">
            <w:pPr>
              <w:spacing w:line="288" w:lineRule="auto"/>
              <w:jc w:val="center"/>
              <w:rPr>
                <w:rFonts w:eastAsia="Times New Roman" w:cs="Times New Roman"/>
                <w:b/>
              </w:rPr>
            </w:pPr>
          </w:p>
        </w:tc>
      </w:tr>
    </w:tbl>
    <w:p w14:paraId="22CC21E2" w14:textId="10330D77" w:rsidR="00D33A01" w:rsidRPr="00831535" w:rsidRDefault="00D33A01" w:rsidP="00E80A11">
      <w:pPr>
        <w:spacing w:line="288" w:lineRule="auto"/>
        <w:jc w:val="both"/>
        <w:rPr>
          <w:rFonts w:eastAsia="Arial" w:cs="Times New Roman"/>
        </w:rPr>
      </w:pPr>
    </w:p>
    <w:p w14:paraId="0F63B9D2" w14:textId="77777777" w:rsidR="00D33A01" w:rsidRPr="00831535" w:rsidRDefault="005A42C5" w:rsidP="003A709A">
      <w:pPr>
        <w:pStyle w:val="Default"/>
        <w:widowControl/>
        <w:numPr>
          <w:ilvl w:val="0"/>
          <w:numId w:val="6"/>
        </w:numPr>
        <w:suppressAutoHyphens/>
        <w:spacing w:line="288" w:lineRule="auto"/>
        <w:jc w:val="both"/>
        <w:textAlignment w:val="auto"/>
        <w:rPr>
          <w:rFonts w:ascii="Times New Roman" w:hAnsi="Times New Roman" w:cs="Times New Roman"/>
        </w:rPr>
      </w:pPr>
      <w:r w:rsidRPr="00831535">
        <w:rPr>
          <w:rFonts w:ascii="Times New Roman" w:hAnsi="Times New Roman" w:cs="Times New Roman"/>
          <w:color w:val="auto"/>
        </w:rPr>
        <w:t xml:space="preserve">Wykonawca zobowiązany jest do rozliczenia się za wykonaną miesięczną usługę </w:t>
      </w:r>
      <w:r w:rsidR="00C54FD5">
        <w:rPr>
          <w:rFonts w:ascii="Times New Roman" w:hAnsi="Times New Roman" w:cs="Times New Roman"/>
          <w:color w:val="auto"/>
        </w:rPr>
        <w:br/>
      </w:r>
      <w:r w:rsidRPr="00831535">
        <w:rPr>
          <w:rFonts w:ascii="Times New Roman" w:hAnsi="Times New Roman" w:cs="Times New Roman"/>
          <w:color w:val="auto"/>
        </w:rPr>
        <w:t>na podstawie faktury VAT, której miesięczna wartość wynosić będzie iloczyn ceny ofertowej pomnożonej przez faktyczną ilość wydanych posiłków potwierdzonych przez uprawnionego pracownika szkoły.  Zestawienie ilościowe wydanych porcji przez Zamawiającego stanowi załącznik do faktury.</w:t>
      </w:r>
      <w:r w:rsidRPr="00831535">
        <w:rPr>
          <w:rFonts w:ascii="Times New Roman" w:hAnsi="Times New Roman" w:cs="Times New Roman"/>
          <w:lang w:eastAsia="pl-PL"/>
        </w:rPr>
        <w:tab/>
        <w:t xml:space="preserve"> </w:t>
      </w:r>
    </w:p>
    <w:p w14:paraId="7FDC72AB" w14:textId="77777777" w:rsidR="00D33A01" w:rsidRPr="00831535" w:rsidRDefault="005A42C5" w:rsidP="003A709A">
      <w:pPr>
        <w:spacing w:line="288" w:lineRule="auto"/>
        <w:ind w:left="284" w:hanging="284"/>
        <w:jc w:val="both"/>
        <w:rPr>
          <w:rFonts w:cs="Times New Roman"/>
        </w:rPr>
      </w:pPr>
      <w:r w:rsidRPr="00831535">
        <w:rPr>
          <w:rFonts w:eastAsia="Arial" w:cs="Times New Roman"/>
        </w:rPr>
        <w:t>3.</w:t>
      </w:r>
      <w:r w:rsidRPr="00831535">
        <w:rPr>
          <w:rFonts w:eastAsia="Arial" w:cs="Times New Roman"/>
        </w:rPr>
        <w:tab/>
        <w:t>Fakturę należy wystawić na:</w:t>
      </w:r>
    </w:p>
    <w:p w14:paraId="472811F7" w14:textId="77777777" w:rsidR="00D33A01" w:rsidRPr="00831535" w:rsidRDefault="005A42C5" w:rsidP="003A709A">
      <w:pPr>
        <w:spacing w:line="288" w:lineRule="auto"/>
        <w:ind w:left="284"/>
        <w:jc w:val="both"/>
        <w:rPr>
          <w:rFonts w:cs="Times New Roman"/>
        </w:rPr>
      </w:pPr>
      <w:r w:rsidRPr="00831535">
        <w:rPr>
          <w:rFonts w:eastAsia="Arial" w:cs="Times New Roman"/>
        </w:rPr>
        <w:t xml:space="preserve">NABYWCA:  </w:t>
      </w:r>
      <w:r w:rsidRPr="00831535">
        <w:rPr>
          <w:rFonts w:eastAsia="Arial" w:cs="Times New Roman"/>
          <w:b/>
        </w:rPr>
        <w:t>Gmina Brójce (95-006 Brójce 39; NIP: 728 27 00 283)</w:t>
      </w:r>
      <w:r w:rsidRPr="00831535">
        <w:rPr>
          <w:rFonts w:eastAsia="Arial" w:cs="Times New Roman"/>
        </w:rPr>
        <w:t xml:space="preserve"> </w:t>
      </w:r>
    </w:p>
    <w:p w14:paraId="674616B5" w14:textId="77777777" w:rsidR="00D33A01" w:rsidRPr="00831535" w:rsidRDefault="005A42C5" w:rsidP="003A709A">
      <w:pPr>
        <w:spacing w:line="288" w:lineRule="auto"/>
        <w:ind w:left="284"/>
        <w:jc w:val="both"/>
        <w:rPr>
          <w:rFonts w:cs="Times New Roman"/>
        </w:rPr>
      </w:pPr>
      <w:r w:rsidRPr="00831535">
        <w:rPr>
          <w:rFonts w:eastAsia="Arial" w:cs="Times New Roman"/>
        </w:rPr>
        <w:t xml:space="preserve">ODBIORCA/PŁATNIK: </w:t>
      </w:r>
      <w:r w:rsidRPr="00831535">
        <w:rPr>
          <w:rFonts w:eastAsia="Arial" w:cs="Times New Roman"/>
          <w:b/>
        </w:rPr>
        <w:t xml:space="preserve">Szkoła </w:t>
      </w:r>
      <w:r w:rsidRPr="00831535">
        <w:rPr>
          <w:rFonts w:eastAsia="Times New Roman" w:cs="Times New Roman"/>
          <w:b/>
        </w:rPr>
        <w:t>Podstawowa im. Orła Białego w Kurowicach,</w:t>
      </w:r>
      <w:r w:rsidR="00C761EC">
        <w:rPr>
          <w:rFonts w:eastAsia="Times New Roman" w:cs="Times New Roman"/>
          <w:b/>
        </w:rPr>
        <w:br/>
      </w:r>
      <w:r w:rsidRPr="00831535">
        <w:rPr>
          <w:rFonts w:eastAsia="Times New Roman" w:cs="Times New Roman"/>
          <w:b/>
        </w:rPr>
        <w:t>ul. Szkolna 1, 95-006 Brójce.</w:t>
      </w:r>
    </w:p>
    <w:p w14:paraId="06E1FFC4" w14:textId="39DEE88C" w:rsidR="00D33A01" w:rsidRPr="00831535" w:rsidRDefault="005A42C5" w:rsidP="003A709A">
      <w:pPr>
        <w:spacing w:line="288" w:lineRule="auto"/>
        <w:jc w:val="both"/>
        <w:rPr>
          <w:rFonts w:cs="Times New Roman"/>
        </w:rPr>
      </w:pPr>
      <w:r w:rsidRPr="00831535">
        <w:rPr>
          <w:rFonts w:eastAsia="Arial" w:cs="Times New Roman"/>
        </w:rPr>
        <w:t>4</w:t>
      </w:r>
      <w:r w:rsidR="00C54FD5">
        <w:rPr>
          <w:rFonts w:eastAsia="Arial" w:cs="Times New Roman"/>
        </w:rPr>
        <w:t xml:space="preserve">. </w:t>
      </w:r>
      <w:r w:rsidRPr="00831535">
        <w:rPr>
          <w:rFonts w:eastAsia="Arial" w:cs="Times New Roman"/>
        </w:rPr>
        <w:t xml:space="preserve"> Faktury należy przesyłać na </w:t>
      </w:r>
      <w:r w:rsidR="004530EE">
        <w:rPr>
          <w:rFonts w:eastAsia="Arial" w:cs="Times New Roman"/>
        </w:rPr>
        <w:t xml:space="preserve">ustalony </w:t>
      </w:r>
      <w:r w:rsidRPr="00831535">
        <w:rPr>
          <w:rFonts w:eastAsia="Arial" w:cs="Times New Roman"/>
        </w:rPr>
        <w:t xml:space="preserve">adres </w:t>
      </w:r>
      <w:r w:rsidR="004530EE">
        <w:rPr>
          <w:rFonts w:eastAsia="Arial" w:cs="Times New Roman"/>
        </w:rPr>
        <w:t xml:space="preserve">mailowy </w:t>
      </w:r>
      <w:r w:rsidRPr="00831535">
        <w:rPr>
          <w:rFonts w:eastAsia="Arial" w:cs="Times New Roman"/>
        </w:rPr>
        <w:t>odbiorcy.</w:t>
      </w:r>
    </w:p>
    <w:p w14:paraId="271DA5CC" w14:textId="77777777" w:rsidR="00D33A01" w:rsidRDefault="005A42C5" w:rsidP="003A709A">
      <w:pPr>
        <w:spacing w:line="288" w:lineRule="auto"/>
        <w:ind w:left="284" w:hanging="284"/>
        <w:jc w:val="both"/>
        <w:rPr>
          <w:rFonts w:eastAsia="Arial" w:cs="Times New Roman"/>
        </w:rPr>
      </w:pPr>
      <w:r w:rsidRPr="00831535">
        <w:rPr>
          <w:rFonts w:eastAsia="Arial" w:cs="Times New Roman"/>
        </w:rPr>
        <w:t xml:space="preserve">5. </w:t>
      </w:r>
      <w:r w:rsidRPr="00831535">
        <w:rPr>
          <w:rFonts w:eastAsia="Arial" w:cs="Times New Roman"/>
        </w:rPr>
        <w:tab/>
        <w:t>Wykonawca wystawiać będzie fakturę za wydane w</w:t>
      </w:r>
      <w:r w:rsidR="00C761EC">
        <w:rPr>
          <w:rFonts w:eastAsia="Arial" w:cs="Times New Roman"/>
        </w:rPr>
        <w:t xml:space="preserve"> poprzednim miesiącu posiłki </w:t>
      </w:r>
      <w:r w:rsidR="00C54FD5">
        <w:rPr>
          <w:rFonts w:eastAsia="Arial" w:cs="Times New Roman"/>
        </w:rPr>
        <w:br/>
      </w:r>
      <w:r w:rsidR="00C761EC">
        <w:rPr>
          <w:rFonts w:eastAsia="Arial" w:cs="Times New Roman"/>
        </w:rPr>
        <w:t>do</w:t>
      </w:r>
      <w:r w:rsidR="00C54FD5">
        <w:rPr>
          <w:rFonts w:eastAsia="Arial" w:cs="Times New Roman"/>
        </w:rPr>
        <w:t xml:space="preserve"> </w:t>
      </w:r>
      <w:r w:rsidRPr="00831535">
        <w:rPr>
          <w:rFonts w:eastAsia="Arial" w:cs="Times New Roman"/>
        </w:rPr>
        <w:t>5-tego dnia następnego miesiąca, z informacją przygotowa</w:t>
      </w:r>
      <w:r w:rsidR="00C761EC">
        <w:rPr>
          <w:rFonts w:eastAsia="Arial" w:cs="Times New Roman"/>
        </w:rPr>
        <w:t>ną przez szkoły o ilości dzieci</w:t>
      </w:r>
      <w:r w:rsidR="00C761EC">
        <w:rPr>
          <w:rFonts w:eastAsia="Arial" w:cs="Times New Roman"/>
        </w:rPr>
        <w:br/>
      </w:r>
      <w:r w:rsidRPr="00831535">
        <w:rPr>
          <w:rFonts w:eastAsia="Arial" w:cs="Times New Roman"/>
        </w:rPr>
        <w:t xml:space="preserve">i ilości dostarczonych posiłków. </w:t>
      </w:r>
    </w:p>
    <w:p w14:paraId="376E414D" w14:textId="77777777" w:rsidR="00C54FD5" w:rsidRDefault="00C54FD5" w:rsidP="003A709A">
      <w:pPr>
        <w:spacing w:line="288" w:lineRule="auto"/>
        <w:ind w:left="284" w:hanging="284"/>
        <w:jc w:val="both"/>
        <w:rPr>
          <w:rFonts w:eastAsia="Arial" w:cs="Times New Roman"/>
        </w:rPr>
      </w:pPr>
      <w:r>
        <w:rPr>
          <w:rFonts w:eastAsia="Arial" w:cs="Times New Roman"/>
        </w:rPr>
        <w:t xml:space="preserve">6.  Zapłaty Zamawiający dokonywać będzie 1 raz w miesiącu, za cały miesiąc z dołu, w terminie 21 dni od daty prawidłowo wystawionej faktury, przelewem na konto bankowe  Wykonawcy </w:t>
      </w:r>
      <w:r w:rsidRPr="00C54FD5">
        <w:rPr>
          <w:rFonts w:eastAsia="Arial" w:cs="Times New Roman"/>
        </w:rPr>
        <w:t>nr ……………………………………………………..</w:t>
      </w:r>
    </w:p>
    <w:p w14:paraId="7AE94D02" w14:textId="0F52F6F8" w:rsidR="00D33A01" w:rsidRPr="00F674C7" w:rsidRDefault="00C54FD5" w:rsidP="00F674C7">
      <w:pPr>
        <w:spacing w:line="288" w:lineRule="auto"/>
        <w:ind w:left="284" w:hanging="284"/>
        <w:jc w:val="both"/>
        <w:rPr>
          <w:rFonts w:cs="Times New Roman"/>
        </w:rPr>
      </w:pPr>
      <w:r>
        <w:rPr>
          <w:rFonts w:eastAsia="Arial" w:cs="Times New Roman"/>
        </w:rPr>
        <w:t>7</w:t>
      </w:r>
      <w:r w:rsidR="005A42C5" w:rsidRPr="00831535">
        <w:rPr>
          <w:rFonts w:eastAsia="Arial" w:cs="Times New Roman"/>
        </w:rPr>
        <w:t>.</w:t>
      </w:r>
      <w:r w:rsidR="005A42C5" w:rsidRPr="00831535">
        <w:rPr>
          <w:rFonts w:eastAsia="Arial" w:cs="Times New Roman"/>
        </w:rPr>
        <w:tab/>
        <w:t xml:space="preserve">Wartość umowy na dzień podpisania wynosi </w:t>
      </w:r>
      <w:r w:rsidR="005A42C5" w:rsidRPr="00831535">
        <w:rPr>
          <w:rFonts w:eastAsia="Arial" w:cs="Times New Roman"/>
          <w:b/>
          <w:bCs/>
        </w:rPr>
        <w:t>netto…............… PLN</w:t>
      </w:r>
      <w:r w:rsidR="005A42C5" w:rsidRPr="00831535">
        <w:rPr>
          <w:rFonts w:eastAsia="Arial" w:cs="Times New Roman"/>
        </w:rPr>
        <w:t xml:space="preserve">(słownie:……… ) +  podatek VAT= </w:t>
      </w:r>
      <w:r w:rsidR="005A42C5" w:rsidRPr="00831535">
        <w:rPr>
          <w:rFonts w:eastAsia="Arial" w:cs="Times New Roman"/>
          <w:b/>
          <w:bCs/>
        </w:rPr>
        <w:t>brutto…….</w:t>
      </w:r>
      <w:r w:rsidR="005A42C5" w:rsidRPr="00831535">
        <w:rPr>
          <w:rFonts w:eastAsia="Arial" w:cs="Times New Roman"/>
        </w:rPr>
        <w:t xml:space="preserve"> </w:t>
      </w:r>
      <w:r w:rsidR="005A42C5" w:rsidRPr="00831535">
        <w:rPr>
          <w:rFonts w:eastAsia="Arial" w:cs="Times New Roman"/>
          <w:b/>
          <w:bCs/>
        </w:rPr>
        <w:t xml:space="preserve">PLN </w:t>
      </w:r>
      <w:r w:rsidR="005A42C5" w:rsidRPr="00831535">
        <w:rPr>
          <w:rFonts w:eastAsia="Arial" w:cs="Times New Roman"/>
          <w:bCs/>
        </w:rPr>
        <w:t>(</w:t>
      </w:r>
      <w:r w:rsidR="005A42C5" w:rsidRPr="00831535">
        <w:rPr>
          <w:rFonts w:eastAsia="Arial" w:cs="Times New Roman"/>
        </w:rPr>
        <w:t>słownie:……).</w:t>
      </w:r>
    </w:p>
    <w:p w14:paraId="0A0BA2DA" w14:textId="2DC110E1" w:rsidR="00FD3C0E" w:rsidRPr="00FD3C0E" w:rsidRDefault="00C54FD5" w:rsidP="00FD3C0E">
      <w:pPr>
        <w:spacing w:line="288" w:lineRule="auto"/>
        <w:ind w:left="284" w:right="-284" w:hanging="284"/>
        <w:jc w:val="both"/>
        <w:rPr>
          <w:rFonts w:cs="Times New Roman"/>
          <w:bCs/>
        </w:rPr>
      </w:pPr>
      <w:r w:rsidRPr="007725CA">
        <w:rPr>
          <w:rFonts w:eastAsia="Arial" w:cs="Times New Roman"/>
        </w:rPr>
        <w:t xml:space="preserve">8. </w:t>
      </w:r>
      <w:bookmarkStart w:id="2" w:name="_Hlk152191978"/>
      <w:r w:rsidR="00FD3C0E">
        <w:rPr>
          <w:rFonts w:eastAsia="Arial" w:cs="Times New Roman"/>
        </w:rPr>
        <w:t>S</w:t>
      </w:r>
      <w:r w:rsidR="00FD3C0E" w:rsidRPr="00FD3C0E">
        <w:rPr>
          <w:rFonts w:cs="Times New Roman"/>
          <w:bCs/>
        </w:rPr>
        <w:t>trony dopuszczają zmianę wynagrodzenia należnego Wykonawcy, w przypadku zmiany ceny surowców lub kosztów związanych z realizacją zamówienia z uwzględnieniem następujących reguł:</w:t>
      </w:r>
    </w:p>
    <w:p w14:paraId="7B73428F" w14:textId="475B7A92" w:rsidR="00FD3C0E" w:rsidRPr="00FD3C0E" w:rsidRDefault="00FD3C0E" w:rsidP="00FD3C0E">
      <w:pPr>
        <w:numPr>
          <w:ilvl w:val="0"/>
          <w:numId w:val="22"/>
        </w:numPr>
        <w:spacing w:line="276" w:lineRule="auto"/>
        <w:jc w:val="both"/>
        <w:textAlignment w:val="auto"/>
        <w:rPr>
          <w:rFonts w:cs="Times New Roman"/>
          <w:bCs/>
        </w:rPr>
      </w:pPr>
      <w:r w:rsidRPr="00FD3C0E">
        <w:rPr>
          <w:rFonts w:cs="Times New Roman"/>
          <w:bCs/>
        </w:rPr>
        <w:t xml:space="preserve">podstawą do ustalenia poziomu zmiany ceny materiałów lub kosztów związanych </w:t>
      </w:r>
      <w:r>
        <w:rPr>
          <w:rFonts w:cs="Times New Roman"/>
          <w:bCs/>
        </w:rPr>
        <w:br/>
      </w:r>
      <w:r w:rsidRPr="00FD3C0E">
        <w:rPr>
          <w:rFonts w:cs="Times New Roman"/>
          <w:bCs/>
        </w:rPr>
        <w:t xml:space="preserve">z realizacją zamówienia jest wskaźnik cen towarów i usług konsumpcyjnych ogłaszany w komunikacie Prezesa Głównego Urzędu Statycznego obowiązujący w miesiącu, </w:t>
      </w:r>
      <w:r>
        <w:rPr>
          <w:rFonts w:cs="Times New Roman"/>
          <w:bCs/>
        </w:rPr>
        <w:br/>
      </w:r>
      <w:r w:rsidRPr="00FD3C0E">
        <w:rPr>
          <w:rFonts w:cs="Times New Roman"/>
          <w:bCs/>
        </w:rPr>
        <w:t>w którym została zawarta umowa,</w:t>
      </w:r>
    </w:p>
    <w:p w14:paraId="0FCD5F17" w14:textId="1B7A0D8E" w:rsidR="00FD3C0E" w:rsidRPr="00FD3C0E" w:rsidRDefault="00FD3C0E" w:rsidP="00FD3C0E">
      <w:pPr>
        <w:numPr>
          <w:ilvl w:val="0"/>
          <w:numId w:val="22"/>
        </w:numPr>
        <w:spacing w:line="276" w:lineRule="auto"/>
        <w:jc w:val="both"/>
        <w:textAlignment w:val="auto"/>
        <w:rPr>
          <w:rFonts w:cs="Times New Roman"/>
          <w:bCs/>
        </w:rPr>
      </w:pPr>
      <w:r w:rsidRPr="00FD3C0E">
        <w:rPr>
          <w:rFonts w:cs="Times New Roman"/>
          <w:bCs/>
        </w:rPr>
        <w:t xml:space="preserve">minimalny poziom zmiany ceny materiałów lub kosztów wyliczony w oparciu </w:t>
      </w:r>
      <w:r>
        <w:rPr>
          <w:rFonts w:cs="Times New Roman"/>
          <w:bCs/>
        </w:rPr>
        <w:br/>
      </w:r>
      <w:r w:rsidRPr="00FD3C0E">
        <w:rPr>
          <w:rFonts w:cs="Times New Roman"/>
          <w:bCs/>
        </w:rPr>
        <w:t>o wskaźnik cen towarów i usług konsumpcyjnych wskazany w pkt 1), uprawniający Strony niniejszej umowy do żądania zmiany wynagrodzenia wynosi 10 punktów procentowych;</w:t>
      </w:r>
    </w:p>
    <w:p w14:paraId="54C5A1A3" w14:textId="77777777" w:rsidR="00FD3C0E" w:rsidRPr="00FD3C0E" w:rsidRDefault="00FD3C0E" w:rsidP="00FD3C0E">
      <w:pPr>
        <w:numPr>
          <w:ilvl w:val="0"/>
          <w:numId w:val="22"/>
        </w:numPr>
        <w:spacing w:line="276" w:lineRule="auto"/>
        <w:jc w:val="both"/>
        <w:textAlignment w:val="auto"/>
        <w:rPr>
          <w:rFonts w:cs="Times New Roman"/>
          <w:bCs/>
        </w:rPr>
      </w:pPr>
      <w:r w:rsidRPr="00FD3C0E">
        <w:rPr>
          <w:rFonts w:cs="Times New Roman"/>
          <w:bCs/>
        </w:rPr>
        <w:t xml:space="preserve">maksymalna wartość zmiany wynagrodzenia, jaką dopuszcza Zamawiający z tytułu przesłanki opisanej w niniejszym ust. w całym okresie obowiązywania niniejszej </w:t>
      </w:r>
      <w:r w:rsidRPr="00FD3C0E">
        <w:rPr>
          <w:rFonts w:cs="Times New Roman"/>
          <w:bCs/>
        </w:rPr>
        <w:lastRenderedPageBreak/>
        <w:t>umowy wynosi 15% wartości netto wynagrodzenia określonego w § 3 ust. 1 niniejszej umowy.</w:t>
      </w:r>
    </w:p>
    <w:p w14:paraId="3CD6D177" w14:textId="3466C43F" w:rsidR="00FD3C0E" w:rsidRPr="00FD3C0E" w:rsidRDefault="00FD3C0E" w:rsidP="00FD3C0E">
      <w:pPr>
        <w:numPr>
          <w:ilvl w:val="0"/>
          <w:numId w:val="22"/>
        </w:numPr>
        <w:spacing w:line="276" w:lineRule="auto"/>
        <w:jc w:val="both"/>
        <w:textAlignment w:val="auto"/>
        <w:rPr>
          <w:rFonts w:cs="Times New Roman"/>
          <w:bCs/>
        </w:rPr>
      </w:pPr>
      <w:r w:rsidRPr="00FD3C0E">
        <w:rPr>
          <w:rFonts w:cs="Times New Roman"/>
          <w:bCs/>
        </w:rPr>
        <w:t xml:space="preserve">Zmiany, o których mowa w ust. 1, mogą być wprowadzone wyłącznie wtedy, gdy mają one wpływ na koszty wykonania umowy przez Wykonawcę. W przypadku ich wystąpienia, Wykonawca może wystąpić do Zamawiającego z pisemnym wnioskiem </w:t>
      </w:r>
      <w:r>
        <w:rPr>
          <w:rFonts w:cs="Times New Roman"/>
          <w:bCs/>
        </w:rPr>
        <w:br/>
      </w:r>
      <w:r w:rsidRPr="00FD3C0E">
        <w:rPr>
          <w:rFonts w:cs="Times New Roman"/>
          <w:bCs/>
        </w:rPr>
        <w:t>o zmianę wynagrodzenia, przedkładając odpowiednie dokumenty potwierdzające zasadność złożenia takiego wniosku.</w:t>
      </w:r>
    </w:p>
    <w:p w14:paraId="182EA79C" w14:textId="77777777" w:rsidR="00FD3C0E" w:rsidRPr="00FD3C0E" w:rsidRDefault="00FD3C0E" w:rsidP="00FD3C0E">
      <w:pPr>
        <w:numPr>
          <w:ilvl w:val="0"/>
          <w:numId w:val="22"/>
        </w:numPr>
        <w:spacing w:line="276" w:lineRule="auto"/>
        <w:jc w:val="both"/>
        <w:textAlignment w:val="auto"/>
        <w:rPr>
          <w:rFonts w:cs="Times New Roman"/>
          <w:bCs/>
        </w:rPr>
      </w:pPr>
      <w:r w:rsidRPr="00FD3C0E">
        <w:rPr>
          <w:rFonts w:cs="Times New Roman"/>
          <w:bCs/>
        </w:rPr>
        <w:t>Wykonawca powinien wykazać ponad wszelką wątpliwość, że zaistniała zmiana ma bezpośredni wpływ na koszty wykonania umowy oraz określić stopień, w jakim wpłynie ona na wysokość wynagrodzenia.</w:t>
      </w:r>
    </w:p>
    <w:p w14:paraId="50E0DC4B" w14:textId="77777777" w:rsidR="00FD3C0E" w:rsidRPr="00FD3C0E" w:rsidRDefault="00FD3C0E" w:rsidP="00FD3C0E">
      <w:pPr>
        <w:numPr>
          <w:ilvl w:val="0"/>
          <w:numId w:val="22"/>
        </w:numPr>
        <w:spacing w:line="276" w:lineRule="auto"/>
        <w:jc w:val="both"/>
        <w:textAlignment w:val="auto"/>
        <w:rPr>
          <w:rFonts w:cs="Times New Roman"/>
          <w:bCs/>
        </w:rPr>
      </w:pPr>
      <w:r w:rsidRPr="00FD3C0E">
        <w:rPr>
          <w:rFonts w:cs="Times New Roman"/>
          <w:bCs/>
        </w:rPr>
        <w:t>Zmiany, o których mowa w ust. 1, mogą być wprowadzane nie częściej niż raz na 6 miesięcy, przy czym pierwsza zmiana może być dokonana najwcześniej po upływie 6 miesięcy od dnia zawarcia niniejszej umowy, poprzez zestawienie kosztów świadczenia poszczególnych usług wymienionych w tabeli wycen zawartej w formularzu ofertowym Strony będą uprawnione do wnioskowania o dokonanie kolejnej zmiany pod warunkiem, że wskaźnik, o którym mowa w ust. 1 pkt 1) ulegnie zmianie o minimum 10 punktów procentowych w stosunku do miesiąca, w którym dokonano poprzedniej zmiany.</w:t>
      </w:r>
    </w:p>
    <w:p w14:paraId="5D70142B" w14:textId="77777777" w:rsidR="00FD3C0E" w:rsidRPr="00FD3C0E" w:rsidRDefault="00FD3C0E" w:rsidP="00FD3C0E">
      <w:pPr>
        <w:numPr>
          <w:ilvl w:val="0"/>
          <w:numId w:val="22"/>
        </w:numPr>
        <w:spacing w:line="276" w:lineRule="auto"/>
        <w:jc w:val="both"/>
        <w:textAlignment w:val="auto"/>
        <w:rPr>
          <w:rFonts w:cs="Times New Roman"/>
          <w:bCs/>
        </w:rPr>
      </w:pPr>
      <w:r w:rsidRPr="00FD3C0E">
        <w:rPr>
          <w:rFonts w:cs="Times New Roman"/>
          <w:bCs/>
        </w:rPr>
        <w:t>Poprzez zmianę cen materiałów lub kosztów, o których mowa w ust. 1 należy rozumieć wzrost odpowiednio cen lub kosztów, jak i ich obniżenie, względem cen lub kosztu przyjętego w celu ustalenia wynagrodzenia zawartego w ofercie, zatem uprawnienie do zmiany wynagrodzenia przysługuje zarówno Wykonawcy, jak i Zamawiającemu. W przypadku obniżenia cen lub kosztu w stosunku do cen lub kosztu przyjętego w celu ustalenia wynagrodzenia zawartego w ofercie, postanowienia ust. 1, 2 oraz 3 stosuje się odpowiednio do Zamawiającego.</w:t>
      </w:r>
    </w:p>
    <w:p w14:paraId="2FC2972E" w14:textId="77777777" w:rsidR="00FD3C0E" w:rsidRPr="00FD3C0E" w:rsidRDefault="00FD3C0E" w:rsidP="00FD3C0E">
      <w:pPr>
        <w:numPr>
          <w:ilvl w:val="0"/>
          <w:numId w:val="22"/>
        </w:numPr>
        <w:spacing w:line="276" w:lineRule="auto"/>
        <w:jc w:val="both"/>
        <w:textAlignment w:val="auto"/>
        <w:rPr>
          <w:rFonts w:cs="Times New Roman"/>
          <w:bCs/>
        </w:rPr>
      </w:pPr>
      <w:r w:rsidRPr="00FD3C0E">
        <w:rPr>
          <w:rFonts w:cs="Times New Roman"/>
          <w:bCs/>
        </w:rPr>
        <w:t>W przypadku akceptacji żądania przez drugą Stronę, zwaloryzowane wynagrodzenie będzie obowiązywać od dnia doręczenia żądania i po podpisaniu aneksu.</w:t>
      </w:r>
    </w:p>
    <w:p w14:paraId="572E8638" w14:textId="77777777" w:rsidR="00FD3C0E" w:rsidRPr="00FD3C0E" w:rsidRDefault="00FD3C0E" w:rsidP="00FD3C0E">
      <w:pPr>
        <w:numPr>
          <w:ilvl w:val="0"/>
          <w:numId w:val="22"/>
        </w:numPr>
        <w:spacing w:line="276" w:lineRule="auto"/>
        <w:jc w:val="both"/>
        <w:textAlignment w:val="auto"/>
        <w:rPr>
          <w:rFonts w:cs="Times New Roman"/>
          <w:bCs/>
        </w:rPr>
      </w:pPr>
      <w:r w:rsidRPr="00FD3C0E">
        <w:rPr>
          <w:rFonts w:cs="Times New Roman"/>
          <w:bCs/>
        </w:rPr>
        <w:t>W przypadku dokonania zmiany wynagrodzenia w oparciu o powyższe zapisy dotyczące zmiany wynagrodzenia, Wykonawca wraz z wnioskiem, o którym mowa w ust. 2 składa oświadczenie o braku udziału podwykonawców w realizacji niniejszej umowy. W przypadku, gdy przy realizacji niniejszej umowy będą brali udziału podwykonawcy, Wykonawca zobowiązany będzie do dokonania zmiany wynagrodzenia przysługującego podwykonawcy, z którym zawarł umowę, w zakresie odpowiadającym zmianom cen materiałów lub kosztów dotyczących zobowiązania podwykonawcy. Wykonawca zobowiązany będzie do dokonania powyższej zmiany w terminie 30 dni od dnia dokonania zmiany niniejszej umowy oraz przedłożenia oświadczenia podwykonawcy o dokonanej zmianie.</w:t>
      </w:r>
      <w:bookmarkEnd w:id="2"/>
    </w:p>
    <w:p w14:paraId="2B9F7E4E" w14:textId="12409DB2" w:rsidR="00A00EB1" w:rsidRPr="0000523C" w:rsidRDefault="00C54FD5" w:rsidP="0000523C">
      <w:pPr>
        <w:spacing w:line="288" w:lineRule="auto"/>
        <w:ind w:left="284" w:hanging="284"/>
        <w:jc w:val="both"/>
        <w:rPr>
          <w:rFonts w:eastAsia="Arial" w:cs="Times New Roman"/>
        </w:rPr>
      </w:pPr>
      <w:r>
        <w:rPr>
          <w:rFonts w:eastAsia="Arial" w:cs="Times New Roman"/>
        </w:rPr>
        <w:t>9</w:t>
      </w:r>
      <w:r w:rsidR="005A42C5" w:rsidRPr="00831535">
        <w:rPr>
          <w:rFonts w:eastAsia="Arial" w:cs="Times New Roman"/>
        </w:rPr>
        <w:t xml:space="preserve">. </w:t>
      </w:r>
      <w:r w:rsidR="005A42C5" w:rsidRPr="00831535">
        <w:rPr>
          <w:rFonts w:eastAsia="Arial" w:cs="Times New Roman"/>
        </w:rPr>
        <w:tab/>
        <w:t>Wartość umowy</w:t>
      </w:r>
      <w:r w:rsidR="00F3634B">
        <w:rPr>
          <w:rFonts w:eastAsia="Arial" w:cs="Times New Roman"/>
        </w:rPr>
        <w:t xml:space="preserve"> brutto</w:t>
      </w:r>
      <w:r w:rsidR="005A42C5" w:rsidRPr="00831535">
        <w:rPr>
          <w:rFonts w:eastAsia="Arial" w:cs="Times New Roman"/>
        </w:rPr>
        <w:t xml:space="preserve"> (o której mowa w § </w:t>
      </w:r>
      <w:r w:rsidR="00C761EC">
        <w:rPr>
          <w:rFonts w:eastAsia="Arial" w:cs="Times New Roman"/>
        </w:rPr>
        <w:t>2</w:t>
      </w:r>
      <w:r w:rsidR="005A42C5" w:rsidRPr="00831535">
        <w:rPr>
          <w:rFonts w:eastAsia="Arial" w:cs="Times New Roman"/>
        </w:rPr>
        <w:t xml:space="preserve"> ust. </w:t>
      </w:r>
      <w:r w:rsidR="00C761EC">
        <w:rPr>
          <w:rFonts w:eastAsia="Arial" w:cs="Times New Roman"/>
        </w:rPr>
        <w:t>6</w:t>
      </w:r>
      <w:r w:rsidR="005A42C5" w:rsidRPr="00831535">
        <w:rPr>
          <w:rFonts w:eastAsia="Arial" w:cs="Times New Roman"/>
        </w:rPr>
        <w:t xml:space="preserve">) może ulec zmianie, zarówno </w:t>
      </w:r>
      <w:r w:rsidR="005A42C5" w:rsidRPr="00831535">
        <w:rPr>
          <w:rFonts w:eastAsia="Arial" w:cs="Times New Roman"/>
          <w:i/>
          <w:iCs/>
        </w:rPr>
        <w:t>in plus</w:t>
      </w:r>
      <w:r w:rsidR="005A42C5" w:rsidRPr="00831535">
        <w:rPr>
          <w:rFonts w:eastAsia="Arial" w:cs="Times New Roman"/>
        </w:rPr>
        <w:t xml:space="preserve"> </w:t>
      </w:r>
      <w:r w:rsidR="00A00EB1">
        <w:rPr>
          <w:rFonts w:eastAsia="Arial" w:cs="Times New Roman"/>
        </w:rPr>
        <w:br/>
      </w:r>
      <w:r w:rsidR="005A42C5" w:rsidRPr="00831535">
        <w:rPr>
          <w:rFonts w:eastAsia="Arial" w:cs="Times New Roman"/>
        </w:rPr>
        <w:t xml:space="preserve">jak i </w:t>
      </w:r>
      <w:r w:rsidR="005A42C5" w:rsidRPr="00831535">
        <w:rPr>
          <w:rFonts w:eastAsia="Arial" w:cs="Times New Roman"/>
          <w:i/>
          <w:iCs/>
        </w:rPr>
        <w:t>in minus</w:t>
      </w:r>
      <w:r w:rsidR="005A42C5" w:rsidRPr="00831535">
        <w:rPr>
          <w:rFonts w:eastAsia="Arial" w:cs="Times New Roman"/>
        </w:rPr>
        <w:t xml:space="preserve">  w zależności od zmiany ilości dzieci objętych dożywianiem lub ilości dni. </w:t>
      </w:r>
    </w:p>
    <w:p w14:paraId="3A7B8865" w14:textId="6A5CA35F" w:rsidR="00C761EC" w:rsidRPr="00C761EC" w:rsidRDefault="00C54FD5" w:rsidP="00C761EC">
      <w:pPr>
        <w:spacing w:line="288" w:lineRule="auto"/>
        <w:ind w:left="284" w:hanging="284"/>
        <w:jc w:val="both"/>
        <w:rPr>
          <w:rFonts w:cs="Times New Roman"/>
        </w:rPr>
      </w:pPr>
      <w:r>
        <w:rPr>
          <w:rFonts w:eastAsia="Times New Roman" w:cs="Times New Roman"/>
          <w:bCs/>
          <w:lang w:eastAsia="pl-PL"/>
        </w:rPr>
        <w:t>10</w:t>
      </w:r>
      <w:r w:rsidR="00C761EC" w:rsidRPr="00C761EC">
        <w:rPr>
          <w:rFonts w:eastAsia="Times New Roman" w:cs="Times New Roman"/>
          <w:bCs/>
          <w:lang w:eastAsia="pl-PL"/>
        </w:rPr>
        <w:t xml:space="preserve">. </w:t>
      </w:r>
      <w:r w:rsidR="00C761EC" w:rsidRPr="00C761EC">
        <w:rPr>
          <w:rFonts w:cs="Times New Roman"/>
          <w:lang w:eastAsia="pl-PL"/>
        </w:rPr>
        <w:t xml:space="preserve">W przypadku wystawienia wadliwej faktury VAT za pośrednictwem platformy PEF, zgodnie z ustawą </w:t>
      </w:r>
      <w:r w:rsidR="00C761EC" w:rsidRPr="00C761EC">
        <w:rPr>
          <w:rFonts w:cs="Times New Roman"/>
        </w:rPr>
        <w:t>z dnia 9 listopada 2018 r. o elektronicznym fakturowaniu</w:t>
      </w:r>
      <w:r w:rsidR="00A00EB1">
        <w:rPr>
          <w:rFonts w:cs="Times New Roman"/>
        </w:rPr>
        <w:t xml:space="preserve"> </w:t>
      </w:r>
      <w:r w:rsidR="00C761EC" w:rsidRPr="00C761EC">
        <w:rPr>
          <w:rFonts w:cs="Times New Roman"/>
        </w:rPr>
        <w:t>w zamówieniach publicznych, koncesjach na roboty budowlane lub usługi oraz partnerstwie publiczno-prywatnym (Dz. U. z 2020 r. poz. 1666), Zamawiający</w:t>
      </w:r>
      <w:r w:rsidR="00A00EB1">
        <w:rPr>
          <w:rFonts w:cs="Times New Roman"/>
        </w:rPr>
        <w:t xml:space="preserve"> </w:t>
      </w:r>
      <w:r w:rsidR="00C761EC" w:rsidRPr="00C761EC">
        <w:rPr>
          <w:rFonts w:cs="Times New Roman"/>
        </w:rPr>
        <w:t>i Wykonawca zastrzega wystawienie korekty faktury za pośrednictwem platformy PEF.</w:t>
      </w:r>
    </w:p>
    <w:p w14:paraId="302C5253" w14:textId="40D1641B" w:rsidR="00C761EC" w:rsidRPr="00C761EC" w:rsidRDefault="00C761EC" w:rsidP="00C761EC">
      <w:pPr>
        <w:pStyle w:val="western"/>
        <w:suppressAutoHyphens/>
        <w:spacing w:before="0" w:beforeAutospacing="0" w:after="0" w:line="288" w:lineRule="auto"/>
        <w:ind w:left="284" w:hanging="284"/>
        <w:rPr>
          <w:color w:val="auto"/>
        </w:rPr>
      </w:pPr>
      <w:r w:rsidRPr="00C761EC">
        <w:rPr>
          <w:color w:val="auto"/>
        </w:rPr>
        <w:lastRenderedPageBreak/>
        <w:t>1</w:t>
      </w:r>
      <w:r w:rsidR="00C54FD5">
        <w:rPr>
          <w:color w:val="auto"/>
        </w:rPr>
        <w:t>1</w:t>
      </w:r>
      <w:r w:rsidRPr="00C761EC">
        <w:rPr>
          <w:color w:val="auto"/>
        </w:rPr>
        <w:t>.Wykonawca oświadcza, że jest* / nie jest* czynnym* / zwolnionym* podatnikiem</w:t>
      </w:r>
      <w:r w:rsidRPr="00C761EC">
        <w:rPr>
          <w:color w:val="auto"/>
        </w:rPr>
        <w:br/>
        <w:t>podatku od towarów i usług VAT, co potwierdza wydruk z Portalu Podatkowego</w:t>
      </w:r>
      <w:r w:rsidRPr="00C761EC">
        <w:rPr>
          <w:color w:val="auto"/>
        </w:rPr>
        <w:br/>
        <w:t xml:space="preserve">podatki.gov.pl Ministerstwo Finansów, stanowiący załącznik nr 1 do Umowy, </w:t>
      </w:r>
      <w:r w:rsidR="00A00EB1">
        <w:rPr>
          <w:color w:val="auto"/>
        </w:rPr>
        <w:br/>
      </w:r>
      <w:r w:rsidRPr="00C761EC">
        <w:rPr>
          <w:color w:val="auto"/>
        </w:rPr>
        <w:t>oraz</w:t>
      </w:r>
      <w:r w:rsidR="00A00EB1">
        <w:rPr>
          <w:color w:val="auto"/>
        </w:rPr>
        <w:t xml:space="preserve"> </w:t>
      </w:r>
      <w:r w:rsidRPr="00C761EC">
        <w:rPr>
          <w:color w:val="auto"/>
        </w:rPr>
        <w:t>zobowiązuje się do poinformowania Zamawiającego o każdej zmianie statusu VAT</w:t>
      </w:r>
      <w:r w:rsidRPr="00C761EC">
        <w:rPr>
          <w:color w:val="auto"/>
        </w:rPr>
        <w:br/>
        <w:t>najpóźniej</w:t>
      </w:r>
      <w:r>
        <w:rPr>
          <w:color w:val="auto"/>
        </w:rPr>
        <w:t xml:space="preserve"> </w:t>
      </w:r>
      <w:r w:rsidRPr="00C761EC">
        <w:rPr>
          <w:color w:val="auto"/>
        </w:rPr>
        <w:t>z doręczeniem faktury.</w:t>
      </w:r>
    </w:p>
    <w:p w14:paraId="2F5F0681" w14:textId="3BFA25A4" w:rsidR="00C761EC" w:rsidRPr="00C761EC" w:rsidRDefault="00C761EC" w:rsidP="00C761EC">
      <w:pPr>
        <w:pStyle w:val="western"/>
        <w:suppressAutoHyphens/>
        <w:spacing w:before="0" w:beforeAutospacing="0" w:after="0" w:line="288" w:lineRule="auto"/>
        <w:ind w:left="284" w:hanging="284"/>
        <w:rPr>
          <w:color w:val="auto"/>
        </w:rPr>
      </w:pPr>
      <w:r w:rsidRPr="00C761EC">
        <w:rPr>
          <w:rStyle w:val="Tekstpodstawowy17"/>
          <w:rFonts w:ascii="Times New Roman" w:hAnsi="Times New Roman" w:cs="Times New Roman"/>
          <w:color w:val="auto"/>
          <w:sz w:val="24"/>
          <w:szCs w:val="24"/>
        </w:rPr>
        <w:t>1</w:t>
      </w:r>
      <w:r w:rsidR="00C54FD5">
        <w:rPr>
          <w:rStyle w:val="Tekstpodstawowy17"/>
          <w:rFonts w:ascii="Times New Roman" w:hAnsi="Times New Roman" w:cs="Times New Roman"/>
          <w:color w:val="auto"/>
          <w:sz w:val="24"/>
          <w:szCs w:val="24"/>
        </w:rPr>
        <w:t>2</w:t>
      </w:r>
      <w:r w:rsidRPr="00C761EC">
        <w:rPr>
          <w:rStyle w:val="Tekstpodstawowy17"/>
          <w:rFonts w:ascii="Times New Roman" w:hAnsi="Times New Roman" w:cs="Times New Roman"/>
          <w:color w:val="auto"/>
          <w:sz w:val="24"/>
          <w:szCs w:val="24"/>
        </w:rPr>
        <w:t xml:space="preserve">.W przypadku zmiany </w:t>
      </w:r>
      <w:r w:rsidRPr="00C761EC">
        <w:rPr>
          <w:rStyle w:val="Tekstpodstawowy18"/>
          <w:rFonts w:ascii="Times New Roman" w:hAnsi="Times New Roman" w:cs="Times New Roman"/>
          <w:color w:val="auto"/>
          <w:sz w:val="24"/>
          <w:szCs w:val="24"/>
        </w:rPr>
        <w:t xml:space="preserve">stawek podatku VAT wartość tego podatku oraz wynagrodzenia brutto zostaną </w:t>
      </w:r>
      <w:r w:rsidRPr="00C761EC">
        <w:rPr>
          <w:rStyle w:val="Tekstpodstawowy17"/>
          <w:rFonts w:ascii="Times New Roman" w:hAnsi="Times New Roman" w:cs="Times New Roman"/>
          <w:color w:val="auto"/>
          <w:sz w:val="24"/>
          <w:szCs w:val="24"/>
        </w:rPr>
        <w:t>naliczone</w:t>
      </w:r>
      <w:r w:rsidRPr="00C761EC">
        <w:rPr>
          <w:rStyle w:val="Tekstpodstawowy21"/>
          <w:rFonts w:ascii="Times New Roman" w:hAnsi="Times New Roman" w:cs="Times New Roman"/>
          <w:color w:val="auto"/>
          <w:sz w:val="24"/>
          <w:szCs w:val="24"/>
        </w:rPr>
        <w:t xml:space="preserve"> </w:t>
      </w:r>
      <w:r w:rsidRPr="00C761EC">
        <w:rPr>
          <w:rStyle w:val="Tekstpodstawowy17"/>
          <w:rFonts w:ascii="Times New Roman" w:hAnsi="Times New Roman" w:cs="Times New Roman"/>
          <w:color w:val="auto"/>
          <w:sz w:val="24"/>
          <w:szCs w:val="24"/>
        </w:rPr>
        <w:t xml:space="preserve">i wypłacone </w:t>
      </w:r>
      <w:r w:rsidRPr="00C761EC">
        <w:rPr>
          <w:rStyle w:val="Tekstpodstawowy18"/>
          <w:rFonts w:ascii="Times New Roman" w:hAnsi="Times New Roman" w:cs="Times New Roman"/>
          <w:color w:val="auto"/>
          <w:sz w:val="24"/>
          <w:szCs w:val="24"/>
        </w:rPr>
        <w:t>Wykonawcy według właściwych stawek podatku VAT obowiązujących w dniu wystawienia faktury</w:t>
      </w:r>
      <w:r w:rsidRPr="00C761EC">
        <w:rPr>
          <w:rStyle w:val="Tekstpodstawowy19"/>
          <w:rFonts w:ascii="Times New Roman" w:hAnsi="Times New Roman" w:cs="Times New Roman"/>
          <w:color w:val="auto"/>
          <w:sz w:val="24"/>
          <w:szCs w:val="24"/>
        </w:rPr>
        <w:t xml:space="preserve"> </w:t>
      </w:r>
      <w:r w:rsidRPr="00C761EC">
        <w:rPr>
          <w:rStyle w:val="Tekstpodstawowy17"/>
          <w:rFonts w:ascii="Times New Roman" w:hAnsi="Times New Roman" w:cs="Times New Roman"/>
          <w:color w:val="auto"/>
          <w:sz w:val="24"/>
          <w:szCs w:val="24"/>
        </w:rPr>
        <w:t>VAT.</w:t>
      </w:r>
    </w:p>
    <w:p w14:paraId="6B896039" w14:textId="45907E2F" w:rsidR="00C761EC" w:rsidRPr="00C761EC" w:rsidRDefault="00C761EC" w:rsidP="00C761EC">
      <w:pPr>
        <w:pStyle w:val="western"/>
        <w:suppressAutoHyphens/>
        <w:spacing w:before="0" w:beforeAutospacing="0" w:after="0" w:line="288" w:lineRule="auto"/>
        <w:ind w:left="284" w:hanging="284"/>
        <w:rPr>
          <w:color w:val="auto"/>
        </w:rPr>
      </w:pPr>
      <w:r w:rsidRPr="00C761EC">
        <w:rPr>
          <w:color w:val="auto"/>
        </w:rPr>
        <w:t>1</w:t>
      </w:r>
      <w:r w:rsidR="00C54FD5">
        <w:rPr>
          <w:color w:val="auto"/>
        </w:rPr>
        <w:t>3</w:t>
      </w:r>
      <w:r w:rsidRPr="00C761EC">
        <w:rPr>
          <w:color w:val="auto"/>
        </w:rPr>
        <w:t xml:space="preserve">.Wykonawca oświadcza, że wskazany na fakturze rachunek bankowy związany </w:t>
      </w:r>
      <w:r w:rsidR="00A00EB1">
        <w:rPr>
          <w:color w:val="auto"/>
        </w:rPr>
        <w:br/>
      </w:r>
      <w:r w:rsidRPr="00C761EC">
        <w:rPr>
          <w:color w:val="auto"/>
        </w:rPr>
        <w:t>jest</w:t>
      </w:r>
      <w:r w:rsidR="00A00EB1">
        <w:rPr>
          <w:color w:val="auto"/>
        </w:rPr>
        <w:t xml:space="preserve"> </w:t>
      </w:r>
      <w:r w:rsidRPr="00C761EC">
        <w:rPr>
          <w:color w:val="auto"/>
        </w:rPr>
        <w:t>z prowadzoną działalnością gospodarczą i znajduje się na „białej liście”- Wykazie podmiotów zarejestrowanych jako podatnicy VAT, niezarejestrowanych oraz</w:t>
      </w:r>
      <w:r>
        <w:rPr>
          <w:color w:val="auto"/>
        </w:rPr>
        <w:t xml:space="preserve"> </w:t>
      </w:r>
      <w:r w:rsidRPr="00C761EC">
        <w:rPr>
          <w:color w:val="auto"/>
        </w:rPr>
        <w:t>wykreślonych</w:t>
      </w:r>
      <w:r>
        <w:rPr>
          <w:color w:val="auto"/>
        </w:rPr>
        <w:t xml:space="preserve"> </w:t>
      </w:r>
      <w:r w:rsidRPr="00C761EC">
        <w:rPr>
          <w:color w:val="auto"/>
        </w:rPr>
        <w:t>i przywróconych do rejestru VAT, dostępnym na stronie internetowej Ministerstwa Finansów.</w:t>
      </w:r>
    </w:p>
    <w:p w14:paraId="103D50FD" w14:textId="6E6FB960" w:rsidR="00C761EC" w:rsidRPr="00C761EC" w:rsidRDefault="00C761EC" w:rsidP="00C761EC">
      <w:pPr>
        <w:pStyle w:val="western"/>
        <w:suppressAutoHyphens/>
        <w:spacing w:before="0" w:beforeAutospacing="0" w:after="0" w:line="288" w:lineRule="auto"/>
        <w:ind w:left="284" w:hanging="284"/>
        <w:rPr>
          <w:color w:val="auto"/>
        </w:rPr>
      </w:pPr>
      <w:r w:rsidRPr="00C761EC">
        <w:rPr>
          <w:color w:val="auto"/>
        </w:rPr>
        <w:t>1</w:t>
      </w:r>
      <w:r w:rsidR="00C54FD5">
        <w:rPr>
          <w:color w:val="auto"/>
        </w:rPr>
        <w:t>4</w:t>
      </w:r>
      <w:r w:rsidRPr="00C761EC">
        <w:rPr>
          <w:color w:val="auto"/>
        </w:rPr>
        <w:t>. W przypadku, gdy wskazany przez Wykonawcę rachunek bankowy, na który ma nastąpić zapłata wynagrodzenia, nie widnieje w wykazie podmiotów zarejestrowanych jako podatnicy VAT, niezarejestrowanych oraz wykreślonych i przywróconych do rejestru VAT,</w:t>
      </w:r>
      <w:r>
        <w:rPr>
          <w:color w:val="auto"/>
        </w:rPr>
        <w:t xml:space="preserve"> </w:t>
      </w:r>
      <w:r w:rsidRPr="00C761EC">
        <w:rPr>
          <w:color w:val="auto"/>
        </w:rPr>
        <w:t>Zamawiającemu przysługuje prawo wstrzymania zapłaty wynagrodzenia. Zapłata</w:t>
      </w:r>
      <w:r w:rsidRPr="00C761EC">
        <w:rPr>
          <w:color w:val="auto"/>
        </w:rPr>
        <w:br/>
        <w:t>wynagrodzenia zostanie wstrzymana do czasu uzyskania przez Wykonawcę wpisu tego</w:t>
      </w:r>
      <w:r w:rsidRPr="00C761EC">
        <w:rPr>
          <w:color w:val="auto"/>
        </w:rPr>
        <w:br/>
        <w:t xml:space="preserve">rachunku bankowego lub rachunku powiązanego z rachunkiem Wykonawcy </w:t>
      </w:r>
      <w:r w:rsidR="00941016">
        <w:rPr>
          <w:color w:val="auto"/>
        </w:rPr>
        <w:br/>
      </w:r>
      <w:r w:rsidRPr="00C761EC">
        <w:rPr>
          <w:color w:val="auto"/>
        </w:rPr>
        <w:t>do</w:t>
      </w:r>
      <w:r w:rsidR="00941016">
        <w:rPr>
          <w:color w:val="auto"/>
        </w:rPr>
        <w:t xml:space="preserve"> </w:t>
      </w:r>
      <w:r w:rsidRPr="00C761EC">
        <w:rPr>
          <w:color w:val="auto"/>
        </w:rPr>
        <w:t xml:space="preserve">przedmiotowego wykazu lub wskazania nowego rachunku bankowego ujawnionego </w:t>
      </w:r>
      <w:r w:rsidR="00941016">
        <w:rPr>
          <w:color w:val="auto"/>
        </w:rPr>
        <w:br/>
      </w:r>
      <w:r w:rsidRPr="00C761EC">
        <w:rPr>
          <w:color w:val="auto"/>
        </w:rPr>
        <w:t>w ww. wykazie. Ewentualnie do złożenia przedmiotu świadczenia pieniężnego do depozytu</w:t>
      </w:r>
      <w:r w:rsidRPr="00C761EC">
        <w:rPr>
          <w:color w:val="auto"/>
        </w:rPr>
        <w:br/>
        <w:t>sądowego, po uprzednim poinformowaniu o tym Wykonawcy za pośrednictwem poczty</w:t>
      </w:r>
      <w:r w:rsidRPr="00C761EC">
        <w:rPr>
          <w:color w:val="auto"/>
        </w:rPr>
        <w:br/>
        <w:t xml:space="preserve">elektronicznej na adres e-mail Wykonawcy i udzieleniu mu dodatkowego terminu </w:t>
      </w:r>
      <w:r w:rsidR="00941016">
        <w:rPr>
          <w:color w:val="auto"/>
        </w:rPr>
        <w:br/>
      </w:r>
      <w:r w:rsidRPr="00C761EC">
        <w:rPr>
          <w:color w:val="auto"/>
        </w:rPr>
        <w:t>nie</w:t>
      </w:r>
      <w:r w:rsidR="00941016">
        <w:rPr>
          <w:color w:val="auto"/>
        </w:rPr>
        <w:t xml:space="preserve"> </w:t>
      </w:r>
      <w:r w:rsidRPr="00C761EC">
        <w:rPr>
          <w:color w:val="auto"/>
        </w:rPr>
        <w:t>krótszego niż 7 dni do wskazania rachunku bankowego ujawnionego na liście, o której mowa w ust. 13.</w:t>
      </w:r>
    </w:p>
    <w:p w14:paraId="1B58AB24" w14:textId="312836C9" w:rsidR="00D33A01" w:rsidRDefault="00C761EC" w:rsidP="00C761EC">
      <w:pPr>
        <w:spacing w:line="288" w:lineRule="auto"/>
        <w:ind w:left="284" w:hanging="284"/>
        <w:jc w:val="both"/>
        <w:rPr>
          <w:rFonts w:cs="Times New Roman"/>
        </w:rPr>
      </w:pPr>
      <w:r w:rsidRPr="00C761EC">
        <w:rPr>
          <w:rFonts w:cs="Times New Roman"/>
        </w:rPr>
        <w:t>1</w:t>
      </w:r>
      <w:r w:rsidR="00C54FD5">
        <w:rPr>
          <w:rFonts w:cs="Times New Roman"/>
        </w:rPr>
        <w:t>5</w:t>
      </w:r>
      <w:r w:rsidRPr="00C761EC">
        <w:rPr>
          <w:rFonts w:cs="Times New Roman"/>
        </w:rPr>
        <w:t xml:space="preserve">.Okres do czasu uzyskania przez Wykonawcę wpisu rachunku bankowego </w:t>
      </w:r>
      <w:r w:rsidR="00941016">
        <w:rPr>
          <w:rFonts w:cs="Times New Roman"/>
        </w:rPr>
        <w:br/>
      </w:r>
      <w:r w:rsidRPr="00C761EC">
        <w:rPr>
          <w:rFonts w:cs="Times New Roman"/>
        </w:rPr>
        <w:t xml:space="preserve">do przedmiotowego wykazu lub wskazania nowego rachunku bankowego ujawnionego </w:t>
      </w:r>
      <w:r w:rsidR="00941016">
        <w:rPr>
          <w:rFonts w:cs="Times New Roman"/>
        </w:rPr>
        <w:br/>
      </w:r>
      <w:r w:rsidRPr="00C761EC">
        <w:rPr>
          <w:rFonts w:cs="Times New Roman"/>
        </w:rPr>
        <w:t xml:space="preserve">w ww. wykazie nie jest traktowany jako opóźnienie Zamawiającego w zapłacie należnego wynagrodzenia i w takim przypadku nie będą naliczane za ten okres odsetki ustawowe </w:t>
      </w:r>
      <w:r w:rsidR="00941016">
        <w:rPr>
          <w:rFonts w:cs="Times New Roman"/>
        </w:rPr>
        <w:br/>
      </w:r>
      <w:r w:rsidRPr="00C761EC">
        <w:rPr>
          <w:rFonts w:cs="Times New Roman"/>
        </w:rPr>
        <w:t xml:space="preserve">za opóźnienie. Uznaje się, że zapłata nie nastąpiła przez ten okres z przyczyn leżących </w:t>
      </w:r>
      <w:r w:rsidR="00941016">
        <w:rPr>
          <w:rFonts w:cs="Times New Roman"/>
        </w:rPr>
        <w:br/>
      </w:r>
      <w:r w:rsidRPr="00C761EC">
        <w:rPr>
          <w:rFonts w:cs="Times New Roman"/>
        </w:rPr>
        <w:t>po stronie Wykonawcy.</w:t>
      </w:r>
    </w:p>
    <w:p w14:paraId="39625343" w14:textId="77777777" w:rsidR="00941016" w:rsidRDefault="00941016" w:rsidP="00C761EC">
      <w:pPr>
        <w:spacing w:line="288" w:lineRule="auto"/>
        <w:ind w:left="284" w:hanging="284"/>
        <w:jc w:val="both"/>
        <w:rPr>
          <w:rFonts w:eastAsia="Arial" w:cs="Times New Roman"/>
          <w:b/>
        </w:rPr>
      </w:pPr>
    </w:p>
    <w:p w14:paraId="369CB61B" w14:textId="77777777" w:rsidR="00352FB4" w:rsidRDefault="00352FB4" w:rsidP="00C761EC">
      <w:pPr>
        <w:spacing w:line="288" w:lineRule="auto"/>
        <w:ind w:left="284" w:hanging="284"/>
        <w:jc w:val="both"/>
        <w:rPr>
          <w:rFonts w:eastAsia="Arial" w:cs="Times New Roman"/>
          <w:b/>
        </w:rPr>
      </w:pPr>
    </w:p>
    <w:p w14:paraId="0F2581A9" w14:textId="77777777" w:rsidR="00352FB4" w:rsidRPr="00C761EC" w:rsidRDefault="00352FB4" w:rsidP="00C761EC">
      <w:pPr>
        <w:spacing w:line="288" w:lineRule="auto"/>
        <w:ind w:left="284" w:hanging="284"/>
        <w:jc w:val="both"/>
        <w:rPr>
          <w:rFonts w:eastAsia="Arial" w:cs="Times New Roman"/>
          <w:b/>
        </w:rPr>
      </w:pPr>
    </w:p>
    <w:p w14:paraId="33AA4484" w14:textId="3379324A" w:rsidR="00D33A01" w:rsidRDefault="005A42C5" w:rsidP="003A709A">
      <w:pPr>
        <w:spacing w:line="288" w:lineRule="auto"/>
        <w:jc w:val="center"/>
        <w:rPr>
          <w:rFonts w:eastAsia="Arial" w:cs="Times New Roman"/>
          <w:b/>
        </w:rPr>
      </w:pPr>
      <w:r w:rsidRPr="00831535">
        <w:rPr>
          <w:rFonts w:eastAsia="Arial" w:cs="Times New Roman"/>
          <w:b/>
        </w:rPr>
        <w:t>§ 3</w:t>
      </w:r>
    </w:p>
    <w:p w14:paraId="4B8B0584" w14:textId="10E3F4FD" w:rsidR="0000523C" w:rsidRPr="0000523C" w:rsidRDefault="0000523C" w:rsidP="003A709A">
      <w:pPr>
        <w:spacing w:line="288" w:lineRule="auto"/>
        <w:jc w:val="center"/>
        <w:rPr>
          <w:rFonts w:eastAsia="Arial" w:cs="Times New Roman"/>
          <w:b/>
          <w:u w:val="single"/>
        </w:rPr>
      </w:pPr>
      <w:bookmarkStart w:id="3" w:name="_Hlk120550914"/>
      <w:r w:rsidRPr="0000523C">
        <w:rPr>
          <w:rFonts w:eastAsia="Arial" w:cs="Times New Roman"/>
          <w:b/>
          <w:u w:val="single"/>
        </w:rPr>
        <w:t>Termin obowiązywania umowy</w:t>
      </w:r>
    </w:p>
    <w:bookmarkEnd w:id="3"/>
    <w:p w14:paraId="143A455C" w14:textId="77777777" w:rsidR="0000523C" w:rsidRPr="00831535" w:rsidRDefault="0000523C" w:rsidP="003A709A">
      <w:pPr>
        <w:spacing w:line="288" w:lineRule="auto"/>
        <w:jc w:val="center"/>
        <w:rPr>
          <w:rFonts w:eastAsia="Arial" w:cs="Times New Roman"/>
          <w:b/>
        </w:rPr>
      </w:pPr>
    </w:p>
    <w:p w14:paraId="26135DE3" w14:textId="0B1881D8" w:rsidR="00D33A01" w:rsidRPr="00831535" w:rsidRDefault="005A42C5" w:rsidP="003A709A">
      <w:pPr>
        <w:spacing w:line="288" w:lineRule="auto"/>
        <w:jc w:val="both"/>
        <w:rPr>
          <w:rFonts w:cs="Times New Roman"/>
        </w:rPr>
      </w:pPr>
      <w:r w:rsidRPr="00831535">
        <w:rPr>
          <w:rFonts w:eastAsia="Arial" w:cs="Times New Roman"/>
          <w:b/>
        </w:rPr>
        <w:t>Termin realizacji umowy: od dnia 0</w:t>
      </w:r>
      <w:r w:rsidR="00941016">
        <w:rPr>
          <w:rFonts w:eastAsia="Arial" w:cs="Times New Roman"/>
          <w:b/>
        </w:rPr>
        <w:t>2</w:t>
      </w:r>
      <w:r w:rsidRPr="00831535">
        <w:rPr>
          <w:rFonts w:eastAsia="Arial" w:cs="Times New Roman"/>
          <w:b/>
        </w:rPr>
        <w:t>.01.202</w:t>
      </w:r>
      <w:r w:rsidR="00F3634B">
        <w:rPr>
          <w:rFonts w:eastAsia="Arial" w:cs="Times New Roman"/>
          <w:b/>
        </w:rPr>
        <w:t>6</w:t>
      </w:r>
      <w:r w:rsidRPr="00831535">
        <w:rPr>
          <w:rFonts w:eastAsia="Arial" w:cs="Times New Roman"/>
          <w:b/>
        </w:rPr>
        <w:t xml:space="preserve">r. do </w:t>
      </w:r>
      <w:r w:rsidR="003F257B">
        <w:rPr>
          <w:rFonts w:eastAsia="Arial" w:cs="Times New Roman"/>
          <w:b/>
        </w:rPr>
        <w:t>31</w:t>
      </w:r>
      <w:r w:rsidRPr="00831535">
        <w:rPr>
          <w:rFonts w:eastAsia="Arial" w:cs="Times New Roman"/>
          <w:b/>
        </w:rPr>
        <w:t>.12.202</w:t>
      </w:r>
      <w:r w:rsidR="00F3634B">
        <w:rPr>
          <w:rFonts w:eastAsia="Arial" w:cs="Times New Roman"/>
          <w:b/>
        </w:rPr>
        <w:t>6</w:t>
      </w:r>
      <w:r w:rsidRPr="00831535">
        <w:rPr>
          <w:rFonts w:eastAsia="Arial" w:cs="Times New Roman"/>
          <w:b/>
        </w:rPr>
        <w:t xml:space="preserve">r. </w:t>
      </w:r>
    </w:p>
    <w:p w14:paraId="68B70C67" w14:textId="77777777" w:rsidR="00941016" w:rsidRDefault="00941016" w:rsidP="0000523C">
      <w:pPr>
        <w:spacing w:line="288" w:lineRule="auto"/>
        <w:rPr>
          <w:rFonts w:eastAsia="Arial" w:cs="Times New Roman"/>
          <w:b/>
          <w:bCs/>
          <w:sz w:val="36"/>
          <w:szCs w:val="36"/>
        </w:rPr>
      </w:pPr>
    </w:p>
    <w:p w14:paraId="24223651" w14:textId="77777777" w:rsidR="00352FB4" w:rsidRDefault="00352FB4" w:rsidP="0000523C">
      <w:pPr>
        <w:spacing w:line="288" w:lineRule="auto"/>
        <w:rPr>
          <w:rFonts w:eastAsia="Arial" w:cs="Times New Roman"/>
          <w:b/>
          <w:bCs/>
          <w:sz w:val="36"/>
          <w:szCs w:val="36"/>
        </w:rPr>
      </w:pPr>
    </w:p>
    <w:p w14:paraId="45695BBF" w14:textId="77777777" w:rsidR="00352FB4" w:rsidRPr="005B2E55" w:rsidRDefault="00352FB4" w:rsidP="0000523C">
      <w:pPr>
        <w:spacing w:line="288" w:lineRule="auto"/>
        <w:rPr>
          <w:rFonts w:eastAsia="Arial" w:cs="Times New Roman"/>
          <w:b/>
          <w:bCs/>
          <w:sz w:val="36"/>
          <w:szCs w:val="36"/>
        </w:rPr>
      </w:pPr>
    </w:p>
    <w:p w14:paraId="00837475" w14:textId="1A839DC9" w:rsidR="00D33A01" w:rsidRDefault="005A42C5" w:rsidP="003A709A">
      <w:pPr>
        <w:spacing w:line="288" w:lineRule="auto"/>
        <w:jc w:val="center"/>
        <w:rPr>
          <w:rFonts w:eastAsia="Arial" w:cs="Times New Roman"/>
          <w:b/>
          <w:bCs/>
        </w:rPr>
      </w:pPr>
      <w:r w:rsidRPr="00831535">
        <w:rPr>
          <w:rFonts w:eastAsia="Arial" w:cs="Times New Roman"/>
          <w:b/>
          <w:bCs/>
        </w:rPr>
        <w:lastRenderedPageBreak/>
        <w:t>§ 4</w:t>
      </w:r>
    </w:p>
    <w:p w14:paraId="4648E6CF" w14:textId="32CAE51D" w:rsidR="0000523C" w:rsidRPr="0000523C" w:rsidRDefault="0000523C" w:rsidP="003A709A">
      <w:pPr>
        <w:spacing w:line="288" w:lineRule="auto"/>
        <w:jc w:val="center"/>
        <w:rPr>
          <w:rFonts w:eastAsia="Arial" w:cs="Times New Roman"/>
          <w:b/>
          <w:bCs/>
          <w:u w:val="single"/>
        </w:rPr>
      </w:pPr>
      <w:bookmarkStart w:id="4" w:name="_Hlk120550955"/>
      <w:r w:rsidRPr="0000523C">
        <w:rPr>
          <w:rFonts w:eastAsia="Arial" w:cs="Times New Roman"/>
          <w:b/>
          <w:bCs/>
          <w:u w:val="single"/>
        </w:rPr>
        <w:t>Obowiązki Wykonawcy</w:t>
      </w:r>
    </w:p>
    <w:bookmarkEnd w:id="4"/>
    <w:p w14:paraId="2CC4579D" w14:textId="77777777" w:rsidR="0000523C" w:rsidRPr="00831535" w:rsidRDefault="0000523C" w:rsidP="003A709A">
      <w:pPr>
        <w:spacing w:line="288" w:lineRule="auto"/>
        <w:jc w:val="center"/>
        <w:rPr>
          <w:rFonts w:eastAsia="Times New Roman" w:cs="Times New Roman"/>
          <w:b/>
          <w:bCs/>
        </w:rPr>
      </w:pPr>
    </w:p>
    <w:p w14:paraId="1CCDD234" w14:textId="77777777" w:rsidR="00481482" w:rsidRDefault="00481482" w:rsidP="00481482">
      <w:pPr>
        <w:pStyle w:val="Akapitzlist"/>
        <w:numPr>
          <w:ilvl w:val="0"/>
          <w:numId w:val="23"/>
        </w:numPr>
        <w:tabs>
          <w:tab w:val="left" w:pos="400"/>
        </w:tabs>
        <w:suppressAutoHyphens w:val="0"/>
        <w:autoSpaceDE w:val="0"/>
        <w:autoSpaceDN w:val="0"/>
        <w:spacing w:before="50" w:line="276" w:lineRule="auto"/>
        <w:ind w:right="118" w:firstLine="0"/>
        <w:contextualSpacing w:val="0"/>
        <w:jc w:val="both"/>
        <w:textAlignment w:val="auto"/>
      </w:pPr>
      <w:r>
        <w:rPr>
          <w:spacing w:val="-3"/>
        </w:rPr>
        <w:t xml:space="preserve">Wykonawca  </w:t>
      </w:r>
      <w:r>
        <w:t xml:space="preserve">jest  zobowiązany   do   natychmiastowego   informowania, </w:t>
      </w:r>
      <w:r w:rsidRPr="00C55CBB">
        <w:rPr>
          <w:bCs/>
          <w:szCs w:val="24"/>
          <w:lang w:eastAsia="pl-PL"/>
        </w:rPr>
        <w:t>w formie dokumentowej</w:t>
      </w:r>
      <w:r>
        <w:rPr>
          <w:bCs/>
          <w:lang w:eastAsia="pl-PL"/>
        </w:rPr>
        <w:t>,</w:t>
      </w:r>
      <w:r>
        <w:t xml:space="preserve"> Zamawiającego o zagrożeniach ciągłości dostaw objętych zamówieniem, </w:t>
      </w:r>
      <w:r>
        <w:br/>
        <w:t>w tym o zaprzestaniu lub zawieszeniu prowadzonej działalności</w:t>
      </w:r>
      <w:r>
        <w:rPr>
          <w:spacing w:val="-1"/>
        </w:rPr>
        <w:t xml:space="preserve"> </w:t>
      </w:r>
      <w:r>
        <w:t>gospodarczej.</w:t>
      </w:r>
    </w:p>
    <w:p w14:paraId="1F05D063" w14:textId="77777777" w:rsidR="00481482" w:rsidRPr="00105E1A" w:rsidRDefault="00481482" w:rsidP="00481482">
      <w:pPr>
        <w:pStyle w:val="Akapitzlist"/>
        <w:numPr>
          <w:ilvl w:val="0"/>
          <w:numId w:val="23"/>
        </w:numPr>
        <w:tabs>
          <w:tab w:val="left" w:pos="400"/>
        </w:tabs>
        <w:suppressAutoHyphens w:val="0"/>
        <w:autoSpaceDE w:val="0"/>
        <w:autoSpaceDN w:val="0"/>
        <w:spacing w:before="1" w:line="276" w:lineRule="auto"/>
        <w:ind w:right="115" w:firstLine="0"/>
        <w:contextualSpacing w:val="0"/>
        <w:jc w:val="both"/>
        <w:textAlignment w:val="auto"/>
      </w:pPr>
      <w:r>
        <w:t>W</w:t>
      </w:r>
      <w:r>
        <w:rPr>
          <w:spacing w:val="-14"/>
        </w:rPr>
        <w:t xml:space="preserve"> </w:t>
      </w:r>
      <w:r>
        <w:t>przypadku</w:t>
      </w:r>
      <w:r>
        <w:rPr>
          <w:spacing w:val="-10"/>
        </w:rPr>
        <w:t xml:space="preserve"> </w:t>
      </w:r>
      <w:r>
        <w:t>zaistnienia</w:t>
      </w:r>
      <w:r>
        <w:rPr>
          <w:spacing w:val="-11"/>
        </w:rPr>
        <w:t xml:space="preserve"> </w:t>
      </w:r>
      <w:r>
        <w:t>jakichkolwiek</w:t>
      </w:r>
      <w:r>
        <w:rPr>
          <w:spacing w:val="-11"/>
        </w:rPr>
        <w:t xml:space="preserve"> </w:t>
      </w:r>
      <w:r>
        <w:t>przeszkód</w:t>
      </w:r>
      <w:r>
        <w:rPr>
          <w:spacing w:val="-10"/>
        </w:rPr>
        <w:t xml:space="preserve"> </w:t>
      </w:r>
      <w:r>
        <w:t>technicznych,</w:t>
      </w:r>
      <w:r>
        <w:rPr>
          <w:spacing w:val="-10"/>
        </w:rPr>
        <w:t xml:space="preserve"> </w:t>
      </w:r>
      <w:r>
        <w:t>prawnych,</w:t>
      </w:r>
      <w:r>
        <w:rPr>
          <w:spacing w:val="-8"/>
        </w:rPr>
        <w:t xml:space="preserve"> </w:t>
      </w:r>
      <w:r>
        <w:t>zagrożeń</w:t>
      </w:r>
      <w:r>
        <w:rPr>
          <w:spacing w:val="-10"/>
        </w:rPr>
        <w:t xml:space="preserve"> </w:t>
      </w:r>
      <w:r>
        <w:t>władz sanitarnych</w:t>
      </w:r>
      <w:r>
        <w:rPr>
          <w:spacing w:val="-13"/>
        </w:rPr>
        <w:t xml:space="preserve"> </w:t>
      </w:r>
      <w:r>
        <w:t>uniemożliwiających</w:t>
      </w:r>
      <w:r>
        <w:rPr>
          <w:spacing w:val="-13"/>
        </w:rPr>
        <w:t xml:space="preserve"> </w:t>
      </w:r>
      <w:r>
        <w:t>ciągłość</w:t>
      </w:r>
      <w:r>
        <w:rPr>
          <w:spacing w:val="-14"/>
        </w:rPr>
        <w:t xml:space="preserve"> </w:t>
      </w:r>
      <w:r>
        <w:rPr>
          <w:spacing w:val="-3"/>
        </w:rPr>
        <w:t>dostaw,</w:t>
      </w:r>
      <w:r>
        <w:rPr>
          <w:spacing w:val="-13"/>
        </w:rPr>
        <w:t xml:space="preserve"> </w:t>
      </w:r>
      <w:r>
        <w:t>Zamawiający</w:t>
      </w:r>
      <w:r>
        <w:rPr>
          <w:spacing w:val="-21"/>
        </w:rPr>
        <w:t xml:space="preserve"> </w:t>
      </w:r>
      <w:r>
        <w:t>może</w:t>
      </w:r>
      <w:r>
        <w:rPr>
          <w:spacing w:val="-14"/>
        </w:rPr>
        <w:t xml:space="preserve"> </w:t>
      </w:r>
      <w:r>
        <w:t>zlecić</w:t>
      </w:r>
      <w:r>
        <w:rPr>
          <w:spacing w:val="-14"/>
        </w:rPr>
        <w:t xml:space="preserve"> </w:t>
      </w:r>
      <w:r>
        <w:t>wykonanie</w:t>
      </w:r>
      <w:r>
        <w:rPr>
          <w:spacing w:val="-14"/>
        </w:rPr>
        <w:t xml:space="preserve"> </w:t>
      </w:r>
      <w:r>
        <w:t>umowy osobie trzeciej - na koszt i ryzyko</w:t>
      </w:r>
      <w:r>
        <w:rPr>
          <w:spacing w:val="-6"/>
        </w:rPr>
        <w:t xml:space="preserve"> </w:t>
      </w:r>
      <w:r>
        <w:rPr>
          <w:spacing w:val="-4"/>
        </w:rPr>
        <w:t>Wykonawcy.</w:t>
      </w:r>
    </w:p>
    <w:p w14:paraId="3D1821FC" w14:textId="77777777" w:rsidR="00481482" w:rsidRPr="00105E1A" w:rsidRDefault="00481482" w:rsidP="00481482">
      <w:pPr>
        <w:pStyle w:val="Akapitzlist"/>
        <w:numPr>
          <w:ilvl w:val="0"/>
          <w:numId w:val="23"/>
        </w:numPr>
        <w:tabs>
          <w:tab w:val="left" w:pos="400"/>
        </w:tabs>
        <w:suppressAutoHyphens w:val="0"/>
        <w:autoSpaceDE w:val="0"/>
        <w:autoSpaceDN w:val="0"/>
        <w:spacing w:before="1" w:line="276" w:lineRule="auto"/>
        <w:ind w:right="115" w:firstLine="0"/>
        <w:contextualSpacing w:val="0"/>
        <w:jc w:val="both"/>
        <w:textAlignment w:val="auto"/>
        <w:rPr>
          <w:szCs w:val="22"/>
          <w:lang w:eastAsia="en-US"/>
        </w:rPr>
      </w:pPr>
      <w:r w:rsidRPr="00105E1A">
        <w:rPr>
          <w:color w:val="000000"/>
          <w:szCs w:val="24"/>
          <w:lang w:eastAsia="pl-PL"/>
        </w:rPr>
        <w:t>Wykonawca zobowiązuje się do pobierania oraz przechowywania próbek dostarczonych posiłków.</w:t>
      </w:r>
    </w:p>
    <w:p w14:paraId="61DC86FA" w14:textId="77777777" w:rsidR="00481482" w:rsidRPr="00105E1A" w:rsidRDefault="00481482" w:rsidP="00481482">
      <w:pPr>
        <w:pStyle w:val="Akapitzlist"/>
        <w:numPr>
          <w:ilvl w:val="0"/>
          <w:numId w:val="24"/>
        </w:numPr>
        <w:tabs>
          <w:tab w:val="left" w:pos="400"/>
        </w:tabs>
        <w:suppressAutoHyphens w:val="0"/>
        <w:autoSpaceDE w:val="0"/>
        <w:autoSpaceDN w:val="0"/>
        <w:spacing w:before="1" w:line="276" w:lineRule="auto"/>
        <w:ind w:right="115"/>
        <w:contextualSpacing w:val="0"/>
        <w:jc w:val="both"/>
        <w:textAlignment w:val="auto"/>
        <w:rPr>
          <w:szCs w:val="22"/>
          <w:lang w:eastAsia="en-US"/>
        </w:rPr>
      </w:pPr>
      <w:r w:rsidRPr="00105E1A">
        <w:rPr>
          <w:color w:val="000000"/>
          <w:szCs w:val="24"/>
          <w:lang w:eastAsia="pl-PL"/>
        </w:rPr>
        <w:t>Próbki posiłków będą pobierane każdego dnia żywienia i przechowywane w specjalnie przeznaczonych do tego lodówkach, zapewniających utrzymanie odpowiednich warunków higieniczno-sanitarnych. Okres przechowywania próbek wynosi 72 godziny od upływu dnia ich pobrania.</w:t>
      </w:r>
    </w:p>
    <w:p w14:paraId="64331B21" w14:textId="77777777" w:rsidR="00481482" w:rsidRPr="00105E1A" w:rsidRDefault="00481482" w:rsidP="00481482">
      <w:pPr>
        <w:pStyle w:val="Akapitzlist"/>
        <w:numPr>
          <w:ilvl w:val="0"/>
          <w:numId w:val="24"/>
        </w:numPr>
        <w:tabs>
          <w:tab w:val="left" w:pos="400"/>
        </w:tabs>
        <w:suppressAutoHyphens w:val="0"/>
        <w:autoSpaceDE w:val="0"/>
        <w:autoSpaceDN w:val="0"/>
        <w:spacing w:before="1" w:line="276" w:lineRule="auto"/>
        <w:ind w:right="115"/>
        <w:contextualSpacing w:val="0"/>
        <w:jc w:val="both"/>
        <w:textAlignment w:val="auto"/>
        <w:rPr>
          <w:szCs w:val="22"/>
          <w:lang w:eastAsia="en-US"/>
        </w:rPr>
      </w:pPr>
      <w:r>
        <w:rPr>
          <w:color w:val="000000"/>
          <w:szCs w:val="24"/>
          <w:lang w:eastAsia="pl-PL"/>
        </w:rPr>
        <w:t>Z</w:t>
      </w:r>
      <w:r w:rsidRPr="00105E1A">
        <w:rPr>
          <w:color w:val="000000"/>
          <w:szCs w:val="24"/>
          <w:lang w:eastAsia="pl-PL"/>
        </w:rPr>
        <w:t>godnie z § 3 Rozporządzenia Ministra Zdrowia z dnia 17 kwietnia 2007 r. w sprawie pobierania i przechowywania próbek żywności przez zakłady żywienia zbiorowego typu zamkniętego (Dz. U. z 2007 r. Nr 80, poz. 545), Wykonawca zapewni przygotowywanie i przechowywanie próbek żywieniowych do celów sanitarno-epidemiologicznych przez okres 72 godzin, zgodnie z wymogami określonymi w ww. rozporządzeniu.</w:t>
      </w:r>
    </w:p>
    <w:p w14:paraId="17A4B9ED" w14:textId="77777777" w:rsidR="00481482" w:rsidRPr="00105E1A" w:rsidRDefault="00481482" w:rsidP="00481482">
      <w:pPr>
        <w:pStyle w:val="Akapitzlist"/>
        <w:numPr>
          <w:ilvl w:val="0"/>
          <w:numId w:val="24"/>
        </w:numPr>
        <w:tabs>
          <w:tab w:val="left" w:pos="400"/>
        </w:tabs>
        <w:suppressAutoHyphens w:val="0"/>
        <w:autoSpaceDE w:val="0"/>
        <w:autoSpaceDN w:val="0"/>
        <w:spacing w:before="1" w:line="276" w:lineRule="auto"/>
        <w:ind w:right="115"/>
        <w:contextualSpacing w:val="0"/>
        <w:jc w:val="both"/>
        <w:textAlignment w:val="auto"/>
        <w:rPr>
          <w:szCs w:val="22"/>
          <w:lang w:eastAsia="en-US"/>
        </w:rPr>
      </w:pPr>
      <w:r w:rsidRPr="00105E1A">
        <w:rPr>
          <w:color w:val="000000"/>
          <w:szCs w:val="24"/>
          <w:lang w:eastAsia="pl-PL"/>
        </w:rPr>
        <w:t>Wszystkie czynności związane z pobieraniem, oznakowaniem oraz przechowywaniem próbek będą prowadzone w sposób zapewniający ich identyfikowalność oraz zgodność z obowiązującymi standardami sanitarno-epidemiologicznymi.</w:t>
      </w:r>
    </w:p>
    <w:p w14:paraId="3661BB4C" w14:textId="38F9E06D" w:rsidR="00D33A01" w:rsidRPr="00831535" w:rsidRDefault="005A42C5" w:rsidP="003A709A">
      <w:pPr>
        <w:pStyle w:val="Akapitzlist"/>
        <w:numPr>
          <w:ilvl w:val="0"/>
          <w:numId w:val="6"/>
        </w:numPr>
        <w:tabs>
          <w:tab w:val="clear" w:pos="283"/>
          <w:tab w:val="left" w:pos="284"/>
          <w:tab w:val="left" w:pos="1440"/>
        </w:tabs>
        <w:spacing w:line="288" w:lineRule="auto"/>
        <w:ind w:right="-829"/>
        <w:contextualSpacing w:val="0"/>
        <w:rPr>
          <w:rFonts w:eastAsia="Arial" w:cs="Times New Roman"/>
          <w:b/>
          <w:bCs/>
          <w:szCs w:val="24"/>
        </w:rPr>
      </w:pPr>
      <w:r w:rsidRPr="00831535">
        <w:rPr>
          <w:rFonts w:eastAsia="Arial" w:cs="Times New Roman"/>
          <w:szCs w:val="24"/>
        </w:rPr>
        <w:t xml:space="preserve">Koordynatorem zamówienia ze strony zamawiającego jest –  </w:t>
      </w:r>
      <w:r w:rsidRPr="00831535">
        <w:rPr>
          <w:rFonts w:eastAsia="Arial" w:cs="Times New Roman"/>
          <w:b/>
          <w:bCs/>
          <w:szCs w:val="24"/>
        </w:rPr>
        <w:t>………………………...</w:t>
      </w:r>
      <w:r w:rsidR="00941016">
        <w:rPr>
          <w:rFonts w:eastAsia="Arial" w:cs="Times New Roman"/>
          <w:b/>
          <w:bCs/>
          <w:szCs w:val="24"/>
        </w:rPr>
        <w:t>.......</w:t>
      </w:r>
      <w:r w:rsidR="00F3634B">
        <w:rPr>
          <w:rFonts w:eastAsia="Arial" w:cs="Times New Roman"/>
          <w:b/>
          <w:bCs/>
          <w:szCs w:val="24"/>
        </w:rPr>
        <w:t xml:space="preserve"> </w:t>
      </w:r>
      <w:r w:rsidR="00941016">
        <w:rPr>
          <w:rFonts w:eastAsia="Arial" w:cs="Times New Roman"/>
          <w:b/>
          <w:bCs/>
          <w:szCs w:val="24"/>
        </w:rPr>
        <w:t>.</w:t>
      </w:r>
    </w:p>
    <w:p w14:paraId="5E5B360A" w14:textId="1A81C257" w:rsidR="00D33A01" w:rsidRPr="00831535" w:rsidRDefault="005A42C5" w:rsidP="003A709A">
      <w:pPr>
        <w:pStyle w:val="Akapitzlist"/>
        <w:numPr>
          <w:ilvl w:val="0"/>
          <w:numId w:val="6"/>
        </w:numPr>
        <w:tabs>
          <w:tab w:val="clear" w:pos="283"/>
          <w:tab w:val="left" w:pos="284"/>
          <w:tab w:val="left" w:pos="1440"/>
        </w:tabs>
        <w:spacing w:line="288" w:lineRule="auto"/>
        <w:ind w:right="-829"/>
        <w:contextualSpacing w:val="0"/>
        <w:rPr>
          <w:rFonts w:eastAsia="Arial" w:cs="Times New Roman"/>
          <w:b/>
          <w:bCs/>
          <w:szCs w:val="24"/>
        </w:rPr>
      </w:pPr>
      <w:r w:rsidRPr="00831535">
        <w:rPr>
          <w:rFonts w:eastAsia="Arial" w:cs="Times New Roman"/>
          <w:szCs w:val="24"/>
        </w:rPr>
        <w:t>Przedstawicielem wykonawcy  jest</w:t>
      </w:r>
      <w:r w:rsidRPr="00831535">
        <w:rPr>
          <w:rFonts w:eastAsia="Arial" w:cs="Times New Roman"/>
          <w:b/>
          <w:bCs/>
          <w:szCs w:val="24"/>
        </w:rPr>
        <w:t xml:space="preserve"> – ……………………………………………………</w:t>
      </w:r>
      <w:r w:rsidR="00941016">
        <w:rPr>
          <w:rFonts w:eastAsia="Arial" w:cs="Times New Roman"/>
          <w:b/>
          <w:bCs/>
          <w:szCs w:val="24"/>
        </w:rPr>
        <w:t>…</w:t>
      </w:r>
      <w:r w:rsidR="00F3634B">
        <w:rPr>
          <w:rFonts w:eastAsia="Arial" w:cs="Times New Roman"/>
          <w:b/>
          <w:bCs/>
          <w:szCs w:val="24"/>
        </w:rPr>
        <w:t xml:space="preserve"> </w:t>
      </w:r>
      <w:r w:rsidR="00941016">
        <w:rPr>
          <w:rFonts w:eastAsia="Arial" w:cs="Times New Roman"/>
          <w:b/>
          <w:bCs/>
          <w:szCs w:val="24"/>
        </w:rPr>
        <w:t>.</w:t>
      </w:r>
    </w:p>
    <w:p w14:paraId="6C34F8E5" w14:textId="77777777" w:rsidR="00D33A01" w:rsidRPr="00831535" w:rsidRDefault="00D33A01" w:rsidP="003A709A">
      <w:pPr>
        <w:spacing w:line="288" w:lineRule="auto"/>
        <w:jc w:val="center"/>
        <w:rPr>
          <w:rFonts w:eastAsia="Times New Roman" w:cs="Times New Roman"/>
          <w:b/>
          <w:bCs/>
        </w:rPr>
      </w:pPr>
    </w:p>
    <w:p w14:paraId="473D4C2C" w14:textId="687F25C2" w:rsidR="00D33A01" w:rsidRDefault="005A42C5" w:rsidP="003A709A">
      <w:pPr>
        <w:spacing w:line="288" w:lineRule="auto"/>
        <w:jc w:val="center"/>
        <w:rPr>
          <w:rFonts w:eastAsia="Times New Roman" w:cs="Times New Roman"/>
          <w:b/>
          <w:bCs/>
        </w:rPr>
      </w:pPr>
      <w:r w:rsidRPr="00831535">
        <w:rPr>
          <w:rFonts w:eastAsia="Times New Roman" w:cs="Times New Roman"/>
          <w:b/>
          <w:bCs/>
        </w:rPr>
        <w:t>§ 5</w:t>
      </w:r>
    </w:p>
    <w:p w14:paraId="70D87777" w14:textId="1E23464D" w:rsidR="0000523C" w:rsidRPr="0000523C" w:rsidRDefault="0000523C" w:rsidP="003A709A">
      <w:pPr>
        <w:spacing w:line="288" w:lineRule="auto"/>
        <w:jc w:val="center"/>
        <w:rPr>
          <w:rFonts w:eastAsia="Times New Roman" w:cs="Times New Roman"/>
          <w:b/>
          <w:bCs/>
          <w:u w:val="single"/>
        </w:rPr>
      </w:pPr>
      <w:bookmarkStart w:id="5" w:name="_Hlk120551243"/>
      <w:r w:rsidRPr="0000523C">
        <w:rPr>
          <w:rFonts w:eastAsia="Times New Roman" w:cs="Times New Roman"/>
          <w:b/>
          <w:bCs/>
          <w:u w:val="single"/>
        </w:rPr>
        <w:t>Umowne odstąpienie od umowy</w:t>
      </w:r>
    </w:p>
    <w:bookmarkEnd w:id="5"/>
    <w:p w14:paraId="3707FA64" w14:textId="77777777" w:rsidR="0000523C" w:rsidRDefault="0000523C" w:rsidP="003A709A">
      <w:pPr>
        <w:spacing w:line="288" w:lineRule="auto"/>
        <w:jc w:val="center"/>
        <w:rPr>
          <w:rFonts w:eastAsia="Times New Roman" w:cs="Times New Roman"/>
          <w:b/>
          <w:bCs/>
        </w:rPr>
      </w:pPr>
    </w:p>
    <w:p w14:paraId="15A00BE1" w14:textId="77777777" w:rsidR="00C761EC" w:rsidRPr="004C3657" w:rsidRDefault="00C761EC" w:rsidP="00C761EC">
      <w:pPr>
        <w:spacing w:line="288" w:lineRule="auto"/>
        <w:jc w:val="both"/>
        <w:rPr>
          <w:rFonts w:cs="Times New Roman"/>
          <w:lang w:eastAsia="pl-PL"/>
        </w:rPr>
      </w:pPr>
      <w:r w:rsidRPr="004C3657">
        <w:rPr>
          <w:rFonts w:eastAsia="Times New Roman" w:cs="Times New Roman"/>
        </w:rPr>
        <w:t xml:space="preserve">1. </w:t>
      </w:r>
      <w:r w:rsidRPr="004C3657">
        <w:rPr>
          <w:rFonts w:cs="Times New Roman"/>
          <w:lang w:eastAsia="pl-PL"/>
        </w:rPr>
        <w:t>Zamawiający zastrzega sobie prawo do odstąpienia od umowy w razie:</w:t>
      </w:r>
    </w:p>
    <w:p w14:paraId="37F46CB0" w14:textId="5885DAE3" w:rsidR="00C761EC" w:rsidRPr="004C3657" w:rsidRDefault="00C761EC" w:rsidP="00C761EC">
      <w:pPr>
        <w:spacing w:line="288" w:lineRule="auto"/>
        <w:jc w:val="both"/>
        <w:rPr>
          <w:rFonts w:cs="Times New Roman"/>
          <w:lang w:eastAsia="pl-PL"/>
        </w:rPr>
      </w:pPr>
      <w:r w:rsidRPr="004C3657">
        <w:rPr>
          <w:rFonts w:cs="Times New Roman"/>
          <w:lang w:eastAsia="pl-PL"/>
        </w:rPr>
        <w:t>a) Wystąpienia istotnej zmiany okoliczności powodującej, iż wykonanie umowy nie leży</w:t>
      </w:r>
      <w:r w:rsidRPr="004C3657">
        <w:rPr>
          <w:rFonts w:cs="Times New Roman"/>
          <w:lang w:eastAsia="pl-PL"/>
        </w:rPr>
        <w:br/>
        <w:t xml:space="preserve">w interesie publicznym, czego nie można było przewidzieć w chwili zawarcia umowy </w:t>
      </w:r>
      <w:r w:rsidR="00F64F4F">
        <w:rPr>
          <w:rFonts w:cs="Times New Roman"/>
          <w:lang w:eastAsia="pl-PL"/>
        </w:rPr>
        <w:br/>
      </w:r>
      <w:r w:rsidRPr="004C3657">
        <w:rPr>
          <w:rFonts w:cs="Times New Roman"/>
          <w:lang w:eastAsia="pl-PL"/>
        </w:rPr>
        <w:t>lub dalsze wykonywanie umowy może zagrozić istotnemu interesowi bezpieczeństwa państwa lub bezpieczeństwu publicznemu. Odstąpienie od umowy może nastąpić w tym wypadku</w:t>
      </w:r>
      <w:r w:rsidRPr="004C3657">
        <w:rPr>
          <w:rFonts w:cs="Times New Roman"/>
          <w:lang w:eastAsia="pl-PL"/>
        </w:rPr>
        <w:br/>
        <w:t>w terminie 30 dni od powzięcia wiadomości o powyższych okolicznościach;</w:t>
      </w:r>
    </w:p>
    <w:p w14:paraId="36FA6D63" w14:textId="6C47ED89" w:rsidR="00C761EC" w:rsidRPr="004C3657" w:rsidRDefault="00C761EC" w:rsidP="00C761EC">
      <w:pPr>
        <w:spacing w:line="288" w:lineRule="auto"/>
        <w:jc w:val="both"/>
        <w:rPr>
          <w:rFonts w:cs="Times New Roman"/>
          <w:lang w:eastAsia="pl-PL"/>
        </w:rPr>
      </w:pPr>
      <w:r w:rsidRPr="004C3657">
        <w:rPr>
          <w:rFonts w:cs="Times New Roman"/>
          <w:lang w:eastAsia="pl-PL"/>
        </w:rPr>
        <w:t xml:space="preserve">b) Gdy Wykonawca nie przystąpił do realizacji umowy lub zaniechał realizacji obowiązków wynikających z umowy, po pisemnym wezwaniu Wykonawcy do realizacji zobowiązań umownych ze wskazaniem terminu przystąpienia do ich realizacji. Prawo odstąpienia </w:t>
      </w:r>
      <w:r w:rsidR="00F64F4F">
        <w:rPr>
          <w:rFonts w:cs="Times New Roman"/>
          <w:lang w:eastAsia="pl-PL"/>
        </w:rPr>
        <w:br/>
      </w:r>
      <w:r w:rsidRPr="004C3657">
        <w:rPr>
          <w:rFonts w:cs="Times New Roman"/>
          <w:lang w:eastAsia="pl-PL"/>
        </w:rPr>
        <w:t xml:space="preserve">od umowy przysługuje Zamawiającemu, jeżeli pomimo upływu terminu zawartego </w:t>
      </w:r>
      <w:r w:rsidR="00F64F4F">
        <w:rPr>
          <w:rFonts w:cs="Times New Roman"/>
          <w:lang w:eastAsia="pl-PL"/>
        </w:rPr>
        <w:br/>
      </w:r>
      <w:r w:rsidRPr="004C3657">
        <w:rPr>
          <w:rFonts w:cs="Times New Roman"/>
          <w:lang w:eastAsia="pl-PL"/>
        </w:rPr>
        <w:t>w wezwaniu w formie dokumentowej Wykonawca nie przystąpił do realizacji obowiązków umownych;</w:t>
      </w:r>
    </w:p>
    <w:p w14:paraId="40433373" w14:textId="77777777" w:rsidR="00C761EC" w:rsidRPr="004C3657" w:rsidRDefault="00C761EC" w:rsidP="00C761EC">
      <w:pPr>
        <w:spacing w:line="288" w:lineRule="auto"/>
        <w:jc w:val="both"/>
        <w:rPr>
          <w:rFonts w:cs="Times New Roman"/>
          <w:lang w:eastAsia="pl-PL"/>
        </w:rPr>
      </w:pPr>
      <w:r w:rsidRPr="004C3657">
        <w:rPr>
          <w:rFonts w:cs="Times New Roman"/>
          <w:lang w:eastAsia="pl-PL"/>
        </w:rPr>
        <w:t>c) Niewykonania lub nienależytego wykonywania przez Wykonawcę obowiązków</w:t>
      </w:r>
      <w:r w:rsidRPr="004C3657">
        <w:rPr>
          <w:rFonts w:cs="Times New Roman"/>
          <w:lang w:eastAsia="pl-PL"/>
        </w:rPr>
        <w:br/>
      </w:r>
      <w:r w:rsidRPr="004C3657">
        <w:rPr>
          <w:rFonts w:cs="Times New Roman"/>
          <w:lang w:eastAsia="pl-PL"/>
        </w:rPr>
        <w:lastRenderedPageBreak/>
        <w:t>określonych w umowie lub naruszenia przez Wykonawcę warunków niniejszej umowy,</w:t>
      </w:r>
      <w:r w:rsidRPr="004C3657">
        <w:rPr>
          <w:rFonts w:cs="Times New Roman"/>
          <w:lang w:eastAsia="pl-PL"/>
        </w:rPr>
        <w:br/>
        <w:t>a w szczególności w wypadku wystąpienia przerw w realizacji zamówienia;</w:t>
      </w:r>
    </w:p>
    <w:p w14:paraId="6D199D5D" w14:textId="5A473678" w:rsidR="00C761EC" w:rsidRPr="004C3657" w:rsidRDefault="00C761EC" w:rsidP="00C761EC">
      <w:pPr>
        <w:spacing w:line="288" w:lineRule="auto"/>
        <w:jc w:val="both"/>
        <w:rPr>
          <w:rFonts w:cs="Times New Roman"/>
          <w:lang w:eastAsia="pl-PL"/>
        </w:rPr>
      </w:pPr>
      <w:r w:rsidRPr="004C3657">
        <w:rPr>
          <w:rFonts w:cs="Times New Roman"/>
          <w:lang w:eastAsia="pl-PL"/>
        </w:rPr>
        <w:t xml:space="preserve">d) Nieprzestrzegania przez Wykonawcę obowiązków wynikających z niniejszej umowy, </w:t>
      </w:r>
      <w:r w:rsidR="00F64F4F">
        <w:rPr>
          <w:rFonts w:cs="Times New Roman"/>
          <w:lang w:eastAsia="pl-PL"/>
        </w:rPr>
        <w:br/>
      </w:r>
      <w:r w:rsidRPr="004C3657">
        <w:rPr>
          <w:rFonts w:cs="Times New Roman"/>
          <w:lang w:eastAsia="pl-PL"/>
        </w:rPr>
        <w:t>po zawiadomieniu</w:t>
      </w:r>
      <w:r w:rsidR="00BA3624">
        <w:rPr>
          <w:rFonts w:cs="Times New Roman"/>
          <w:lang w:eastAsia="pl-PL"/>
        </w:rPr>
        <w:t xml:space="preserve"> w formie dokumentowej</w:t>
      </w:r>
      <w:r w:rsidRPr="004C3657">
        <w:rPr>
          <w:rFonts w:cs="Times New Roman"/>
          <w:lang w:eastAsia="pl-PL"/>
        </w:rPr>
        <w:t xml:space="preserve"> Wykonawcy o dostrzeżonym naruszeniu wraz </w:t>
      </w:r>
      <w:r w:rsidR="00BA3624">
        <w:rPr>
          <w:rFonts w:cs="Times New Roman"/>
          <w:lang w:eastAsia="pl-PL"/>
        </w:rPr>
        <w:br/>
      </w:r>
      <w:r w:rsidRPr="004C3657">
        <w:rPr>
          <w:rFonts w:cs="Times New Roman"/>
          <w:lang w:eastAsia="pl-PL"/>
        </w:rPr>
        <w:t>z wezwaniem do jego usunięcia. Prawo odstąpienia od umowy w tym przypadku przysługuje Zamawiającemu, jeżeli pomimo upływu terminu zawartego w wezwaniu Wykonawca nadal dopuszcza się ww. naruszenia obowiązków umownych;</w:t>
      </w:r>
    </w:p>
    <w:p w14:paraId="26334DD6" w14:textId="1EEFD6C8" w:rsidR="00C761EC" w:rsidRPr="004C3657" w:rsidRDefault="00FB1A89" w:rsidP="00C761EC">
      <w:pPr>
        <w:spacing w:line="288" w:lineRule="auto"/>
        <w:jc w:val="both"/>
        <w:rPr>
          <w:rFonts w:cs="Times New Roman"/>
          <w:lang w:eastAsia="pl-PL"/>
        </w:rPr>
      </w:pPr>
      <w:r>
        <w:rPr>
          <w:rFonts w:eastAsia="Times New Roman" w:cs="Times New Roman"/>
        </w:rPr>
        <w:t>e</w:t>
      </w:r>
      <w:r w:rsidR="00C761EC" w:rsidRPr="004C3657">
        <w:rPr>
          <w:rFonts w:eastAsia="Times New Roman" w:cs="Times New Roman"/>
        </w:rPr>
        <w:t>) D</w:t>
      </w:r>
      <w:r w:rsidR="00C761EC" w:rsidRPr="004C3657">
        <w:rPr>
          <w:rFonts w:cs="Times New Roman"/>
          <w:bCs/>
          <w:lang w:eastAsia="pl-PL"/>
        </w:rPr>
        <w:t xml:space="preserve">ecyzji Terenowej Stacji Sanitarno - Epidemiologicznej lub innych organów państwowych uniemożliwiających </w:t>
      </w:r>
      <w:r w:rsidR="00C761EC" w:rsidRPr="004C3657">
        <w:rPr>
          <w:rFonts w:cs="Times New Roman"/>
          <w:lang w:eastAsia="pl-PL"/>
        </w:rPr>
        <w:t>realizację przedmiotu umowy. (</w:t>
      </w:r>
      <w:r w:rsidR="00C761EC" w:rsidRPr="004C3657">
        <w:rPr>
          <w:rFonts w:cs="Times New Roman"/>
          <w:bCs/>
          <w:lang w:eastAsia="pl-PL"/>
        </w:rPr>
        <w:t>produkcję dań gorących i przewóz</w:t>
      </w:r>
      <w:r w:rsidR="00C761EC" w:rsidRPr="004C3657">
        <w:rPr>
          <w:rFonts w:cs="Times New Roman"/>
          <w:bCs/>
          <w:lang w:eastAsia="pl-PL"/>
        </w:rPr>
        <w:br/>
        <w:t>posiłków itp.);</w:t>
      </w:r>
    </w:p>
    <w:p w14:paraId="193DDCB7" w14:textId="410F468F" w:rsidR="00C761EC" w:rsidRPr="004C3657" w:rsidRDefault="00C761EC" w:rsidP="00C761EC">
      <w:pPr>
        <w:spacing w:line="288" w:lineRule="auto"/>
        <w:jc w:val="both"/>
        <w:rPr>
          <w:rFonts w:cs="Times New Roman"/>
          <w:lang w:eastAsia="pl-PL"/>
        </w:rPr>
      </w:pPr>
      <w:r w:rsidRPr="004C3657">
        <w:rPr>
          <w:rFonts w:cs="Times New Roman"/>
          <w:lang w:eastAsia="pl-PL"/>
        </w:rPr>
        <w:t>2. Odstąpienie od umowy w przypadku określonym w ust</w:t>
      </w:r>
      <w:r w:rsidRPr="004C3657">
        <w:rPr>
          <w:rFonts w:cs="Times New Roman"/>
          <w:b/>
          <w:lang w:eastAsia="pl-PL"/>
        </w:rPr>
        <w:t>. 1 pkt. b</w:t>
      </w:r>
      <w:r w:rsidRPr="004C3657">
        <w:rPr>
          <w:rFonts w:cs="Times New Roman"/>
          <w:lang w:eastAsia="pl-PL"/>
        </w:rPr>
        <w:t xml:space="preserve"> może nastąpić</w:t>
      </w:r>
      <w:r>
        <w:rPr>
          <w:rFonts w:cs="Times New Roman"/>
          <w:lang w:eastAsia="pl-PL"/>
        </w:rPr>
        <w:t xml:space="preserve"> w formie </w:t>
      </w:r>
      <w:r w:rsidRPr="004C3657">
        <w:rPr>
          <w:rFonts w:cs="Times New Roman"/>
          <w:lang w:eastAsia="pl-PL"/>
        </w:rPr>
        <w:t xml:space="preserve"> </w:t>
      </w:r>
      <w:r>
        <w:rPr>
          <w:rFonts w:cs="Times New Roman"/>
          <w:lang w:eastAsia="pl-PL"/>
        </w:rPr>
        <w:t xml:space="preserve">dokumentowej </w:t>
      </w:r>
      <w:r w:rsidRPr="004C3657">
        <w:rPr>
          <w:rFonts w:cs="Times New Roman"/>
          <w:lang w:eastAsia="pl-PL"/>
        </w:rPr>
        <w:t xml:space="preserve">w terminie </w:t>
      </w:r>
      <w:r w:rsidRPr="004C3657">
        <w:rPr>
          <w:rFonts w:cs="Times New Roman"/>
          <w:b/>
          <w:lang w:eastAsia="pl-PL"/>
        </w:rPr>
        <w:t>7 dni</w:t>
      </w:r>
      <w:r w:rsidRPr="004C3657">
        <w:rPr>
          <w:rFonts w:cs="Times New Roman"/>
          <w:lang w:eastAsia="pl-PL"/>
        </w:rPr>
        <w:t xml:space="preserve"> od bezskutecznego upływu terminu wyznaczonego </w:t>
      </w:r>
      <w:r w:rsidR="00F64F4F">
        <w:rPr>
          <w:rFonts w:cs="Times New Roman"/>
          <w:lang w:eastAsia="pl-PL"/>
        </w:rPr>
        <w:br/>
      </w:r>
      <w:r w:rsidRPr="004C3657">
        <w:rPr>
          <w:rFonts w:cs="Times New Roman"/>
          <w:lang w:eastAsia="pl-PL"/>
        </w:rPr>
        <w:t>do przystąpienia do realizacji obowiązków umownych, n</w:t>
      </w:r>
      <w:r>
        <w:rPr>
          <w:rFonts w:cs="Times New Roman"/>
          <w:lang w:eastAsia="pl-PL"/>
        </w:rPr>
        <w:t>atomiast w przypadku określonym</w:t>
      </w:r>
      <w:r>
        <w:rPr>
          <w:rFonts w:cs="Times New Roman"/>
          <w:lang w:eastAsia="pl-PL"/>
        </w:rPr>
        <w:br/>
      </w:r>
      <w:r w:rsidRPr="004C3657">
        <w:rPr>
          <w:rFonts w:cs="Times New Roman"/>
          <w:lang w:eastAsia="pl-PL"/>
        </w:rPr>
        <w:t xml:space="preserve">w ust. </w:t>
      </w:r>
      <w:r w:rsidRPr="004C3657">
        <w:rPr>
          <w:rFonts w:cs="Times New Roman"/>
          <w:b/>
          <w:lang w:eastAsia="pl-PL"/>
        </w:rPr>
        <w:t>1 pkt. c</w:t>
      </w:r>
      <w:r w:rsidRPr="004C3657">
        <w:rPr>
          <w:rFonts w:cs="Times New Roman"/>
          <w:lang w:eastAsia="pl-PL"/>
        </w:rPr>
        <w:t xml:space="preserve"> i d - w </w:t>
      </w:r>
      <w:r w:rsidRPr="004C3657">
        <w:rPr>
          <w:rFonts w:cs="Times New Roman"/>
          <w:b/>
          <w:lang w:eastAsia="pl-PL"/>
        </w:rPr>
        <w:t>terminie 30 dni</w:t>
      </w:r>
      <w:r w:rsidRPr="004C3657">
        <w:rPr>
          <w:rFonts w:cs="Times New Roman"/>
          <w:lang w:eastAsia="pl-PL"/>
        </w:rPr>
        <w:t xml:space="preserve"> </w:t>
      </w:r>
      <w:r w:rsidRPr="004C3657">
        <w:rPr>
          <w:rFonts w:cs="Times New Roman"/>
          <w:b/>
          <w:lang w:eastAsia="pl-PL"/>
        </w:rPr>
        <w:t>od dnia stwierdzenia,</w:t>
      </w:r>
      <w:r w:rsidRPr="004C3657">
        <w:rPr>
          <w:rFonts w:cs="Times New Roman"/>
          <w:lang w:eastAsia="pl-PL"/>
        </w:rPr>
        <w:t xml:space="preserve"> po upływie terminu wyznaczonego do usunięcia naruszenia</w:t>
      </w:r>
      <w:r w:rsidR="00FB1A89">
        <w:rPr>
          <w:rFonts w:cs="Times New Roman"/>
          <w:lang w:eastAsia="pl-PL"/>
        </w:rPr>
        <w:t>.</w:t>
      </w:r>
    </w:p>
    <w:p w14:paraId="75492761" w14:textId="2925F8EF" w:rsidR="00C761EC" w:rsidRPr="004C3657" w:rsidRDefault="00C761EC" w:rsidP="00C761EC">
      <w:pPr>
        <w:spacing w:line="288" w:lineRule="auto"/>
        <w:jc w:val="both"/>
        <w:rPr>
          <w:rFonts w:cs="Times New Roman"/>
          <w:lang w:eastAsia="pl-PL"/>
        </w:rPr>
      </w:pPr>
      <w:r w:rsidRPr="004C3657">
        <w:rPr>
          <w:rFonts w:cs="Times New Roman"/>
          <w:lang w:eastAsia="pl-PL"/>
        </w:rPr>
        <w:t xml:space="preserve">3. W przypadkach określonych w ust. 1 </w:t>
      </w:r>
      <w:r w:rsidR="007F7C31">
        <w:rPr>
          <w:rFonts w:cs="Times New Roman"/>
          <w:b/>
          <w:lang w:eastAsia="pl-PL"/>
        </w:rPr>
        <w:t>pkt. e</w:t>
      </w:r>
      <w:r w:rsidRPr="004C3657">
        <w:rPr>
          <w:rFonts w:cs="Times New Roman"/>
          <w:lang w:eastAsia="pl-PL"/>
        </w:rPr>
        <w:t xml:space="preserve">, Zamawiającemu przysługuje prawo rozwiązania umowy w trybie natychmiastowym. </w:t>
      </w:r>
    </w:p>
    <w:p w14:paraId="12789858" w14:textId="3F589424" w:rsidR="00C761EC" w:rsidRPr="004C3657" w:rsidRDefault="00C761EC" w:rsidP="00C761EC">
      <w:pPr>
        <w:spacing w:line="288" w:lineRule="auto"/>
        <w:jc w:val="both"/>
        <w:rPr>
          <w:rFonts w:cs="Times New Roman"/>
          <w:lang w:eastAsia="pl-PL"/>
        </w:rPr>
      </w:pPr>
      <w:r w:rsidRPr="004C3657">
        <w:rPr>
          <w:rFonts w:cs="Times New Roman"/>
          <w:lang w:eastAsia="pl-PL"/>
        </w:rPr>
        <w:t xml:space="preserve">4. Odstąpienie od umowy i rozwiązanie umowy powinno nastąpić w formie </w:t>
      </w:r>
      <w:r>
        <w:rPr>
          <w:rFonts w:cs="Times New Roman"/>
          <w:lang w:eastAsia="pl-PL"/>
        </w:rPr>
        <w:t>dokumentowej</w:t>
      </w:r>
      <w:r w:rsidRPr="004C3657">
        <w:rPr>
          <w:rFonts w:cs="Times New Roman"/>
          <w:lang w:eastAsia="pl-PL"/>
        </w:rPr>
        <w:t xml:space="preserve"> </w:t>
      </w:r>
      <w:r w:rsidR="00F64F4F">
        <w:rPr>
          <w:rFonts w:cs="Times New Roman"/>
          <w:lang w:eastAsia="pl-PL"/>
        </w:rPr>
        <w:br/>
      </w:r>
      <w:r w:rsidRPr="004C3657">
        <w:rPr>
          <w:rFonts w:cs="Times New Roman"/>
          <w:lang w:eastAsia="pl-PL"/>
        </w:rPr>
        <w:t>pod rygorem nieważności oświadczenia i powinno zawierać uzasadnienie.</w:t>
      </w:r>
    </w:p>
    <w:p w14:paraId="3FFB8999" w14:textId="77777777" w:rsidR="00C761EC" w:rsidRPr="000A4B70" w:rsidRDefault="00C761EC" w:rsidP="00C761EC">
      <w:pPr>
        <w:spacing w:line="288" w:lineRule="auto"/>
        <w:ind w:left="284"/>
        <w:jc w:val="center"/>
        <w:rPr>
          <w:rFonts w:eastAsia="Times New Roman" w:cs="Times New Roman"/>
          <w:b/>
          <w:sz w:val="16"/>
          <w:szCs w:val="16"/>
        </w:rPr>
      </w:pPr>
    </w:p>
    <w:p w14:paraId="0C10D06F" w14:textId="77777777" w:rsidR="00352FB4" w:rsidRDefault="00352FB4" w:rsidP="00C761EC">
      <w:pPr>
        <w:spacing w:line="288" w:lineRule="auto"/>
        <w:ind w:left="284"/>
        <w:jc w:val="center"/>
        <w:rPr>
          <w:rFonts w:eastAsia="Times New Roman" w:cs="Times New Roman"/>
          <w:b/>
        </w:rPr>
      </w:pPr>
    </w:p>
    <w:p w14:paraId="2FDA8DC5" w14:textId="6FAE4819" w:rsidR="00C761EC" w:rsidRDefault="00C761EC" w:rsidP="00C761EC">
      <w:pPr>
        <w:spacing w:line="288" w:lineRule="auto"/>
        <w:ind w:left="284"/>
        <w:jc w:val="center"/>
        <w:rPr>
          <w:rFonts w:eastAsia="Times New Roman" w:cs="Times New Roman"/>
          <w:b/>
        </w:rPr>
      </w:pPr>
      <w:r w:rsidRPr="004C3657">
        <w:rPr>
          <w:rFonts w:eastAsia="Times New Roman" w:cs="Times New Roman"/>
          <w:b/>
        </w:rPr>
        <w:t>§ 6</w:t>
      </w:r>
    </w:p>
    <w:p w14:paraId="28DED610" w14:textId="40F2D657" w:rsidR="00FB1A89" w:rsidRPr="00260AC3" w:rsidRDefault="00260AC3" w:rsidP="00C761EC">
      <w:pPr>
        <w:spacing w:line="288" w:lineRule="auto"/>
        <w:ind w:left="284"/>
        <w:jc w:val="center"/>
        <w:rPr>
          <w:rFonts w:eastAsia="Times New Roman" w:cs="Times New Roman"/>
          <w:b/>
          <w:u w:val="single"/>
        </w:rPr>
      </w:pPr>
      <w:bookmarkStart w:id="6" w:name="_Hlk120551744"/>
      <w:r w:rsidRPr="00260AC3">
        <w:rPr>
          <w:rFonts w:eastAsia="Times New Roman" w:cs="Times New Roman"/>
          <w:b/>
          <w:u w:val="single"/>
        </w:rPr>
        <w:t>Kary umowne</w:t>
      </w:r>
    </w:p>
    <w:bookmarkEnd w:id="6"/>
    <w:p w14:paraId="3F159C5A" w14:textId="77777777" w:rsidR="00260AC3" w:rsidRPr="000A4B70" w:rsidRDefault="00260AC3" w:rsidP="00C761EC">
      <w:pPr>
        <w:spacing w:line="288" w:lineRule="auto"/>
        <w:ind w:left="284"/>
        <w:jc w:val="center"/>
        <w:rPr>
          <w:rFonts w:eastAsia="Times New Roman" w:cs="Times New Roman"/>
          <w:b/>
          <w:sz w:val="18"/>
          <w:szCs w:val="18"/>
        </w:rPr>
      </w:pPr>
    </w:p>
    <w:p w14:paraId="6E7D9A93" w14:textId="77777777" w:rsidR="00C761EC" w:rsidRPr="004C3657" w:rsidRDefault="00C761EC" w:rsidP="00C761EC">
      <w:pPr>
        <w:tabs>
          <w:tab w:val="left" w:pos="360"/>
          <w:tab w:val="left" w:pos="1440"/>
        </w:tabs>
        <w:spacing w:line="288" w:lineRule="auto"/>
        <w:jc w:val="both"/>
        <w:rPr>
          <w:rFonts w:eastAsia="Arial" w:cs="Times New Roman"/>
          <w:bCs/>
        </w:rPr>
      </w:pPr>
      <w:r w:rsidRPr="004C3657">
        <w:rPr>
          <w:rFonts w:eastAsia="Arial" w:cs="Times New Roman"/>
          <w:bCs/>
        </w:rPr>
        <w:t>1.</w:t>
      </w:r>
      <w:r w:rsidRPr="004C3657">
        <w:rPr>
          <w:rFonts w:eastAsia="Arial" w:cs="Times New Roman"/>
          <w:bCs/>
        </w:rPr>
        <w:tab/>
        <w:t xml:space="preserve">Zamawiający jest uprawniony do kontrolowania prawidłowości realizacji przedmiotu umowy określonego w § 1 niniejszej umowy. </w:t>
      </w:r>
    </w:p>
    <w:p w14:paraId="639FFBB3" w14:textId="77777777" w:rsidR="00C761EC" w:rsidRPr="004C3657" w:rsidRDefault="00C761EC" w:rsidP="00C761EC">
      <w:pPr>
        <w:tabs>
          <w:tab w:val="left" w:pos="360"/>
          <w:tab w:val="left" w:pos="1440"/>
        </w:tabs>
        <w:spacing w:line="288" w:lineRule="auto"/>
        <w:jc w:val="both"/>
        <w:rPr>
          <w:rFonts w:eastAsia="Arial" w:cs="Times New Roman"/>
          <w:bCs/>
        </w:rPr>
      </w:pPr>
      <w:r w:rsidRPr="004C3657">
        <w:rPr>
          <w:rFonts w:eastAsia="Arial" w:cs="Times New Roman"/>
          <w:bCs/>
        </w:rPr>
        <w:t>2.</w:t>
      </w:r>
      <w:r w:rsidRPr="004C3657">
        <w:rPr>
          <w:rFonts w:eastAsia="Arial" w:cs="Times New Roman"/>
          <w:bCs/>
        </w:rPr>
        <w:tab/>
        <w:t>W przypadku niezgodności dostarczonych posiłków z normami żywieniowymi lub umową np.: ciało obce, brak smaku, niska temperatura posiłków itp. Wykonawca  jest zobowiązany do wymiany posiłku na zgodny z normami oraz umową.</w:t>
      </w:r>
    </w:p>
    <w:p w14:paraId="0B87FD70" w14:textId="23B8585C" w:rsidR="00C761EC" w:rsidRPr="00FB2305" w:rsidRDefault="00C761EC" w:rsidP="00C761EC">
      <w:pPr>
        <w:tabs>
          <w:tab w:val="left" w:pos="360"/>
          <w:tab w:val="left" w:pos="1440"/>
        </w:tabs>
        <w:spacing w:line="288" w:lineRule="auto"/>
        <w:jc w:val="both"/>
        <w:rPr>
          <w:rFonts w:eastAsia="Arial" w:cs="Times New Roman"/>
          <w:bCs/>
        </w:rPr>
      </w:pPr>
      <w:r w:rsidRPr="004C3657">
        <w:rPr>
          <w:rFonts w:eastAsia="Arial" w:cs="Times New Roman"/>
          <w:bCs/>
        </w:rPr>
        <w:t>3.</w:t>
      </w:r>
      <w:r w:rsidRPr="004C3657">
        <w:rPr>
          <w:rFonts w:eastAsia="Arial" w:cs="Times New Roman"/>
          <w:bCs/>
        </w:rPr>
        <w:tab/>
        <w:t xml:space="preserve">Na okoliczność stwierdzenia uchybień Zamawiający sporządzi w formie dokumentowej stosowny protokół, który przekaże Wykonawcy. </w:t>
      </w:r>
      <w:r w:rsidRPr="004C3657">
        <w:rPr>
          <w:rFonts w:cs="Times New Roman"/>
        </w:rPr>
        <w:t xml:space="preserve">Protokół będzie przesyłany drogą </w:t>
      </w:r>
      <w:r w:rsidRPr="00FB2305">
        <w:rPr>
          <w:rFonts w:cs="Times New Roman"/>
        </w:rPr>
        <w:t>elektroniczną na adres email Wykonawcy z zaznaczonym statusem doręczenia DNS.</w:t>
      </w:r>
      <w:r w:rsidRPr="00FB2305">
        <w:rPr>
          <w:rFonts w:eastAsia="Arial" w:cs="Times New Roman"/>
          <w:bCs/>
        </w:rPr>
        <w:t xml:space="preserve"> </w:t>
      </w:r>
      <w:r w:rsidR="00FB2305" w:rsidRPr="00FB2305">
        <w:rPr>
          <w:rFonts w:eastAsia="Arial" w:cs="Times New Roman"/>
          <w:bCs/>
        </w:rPr>
        <w:br/>
      </w:r>
      <w:r w:rsidR="00FB2305" w:rsidRPr="002F4FD8">
        <w:rPr>
          <w:rFonts w:cs="Times New Roman"/>
          <w:bCs/>
        </w:rPr>
        <w:t>W przypadku 3-krotnego nie zastosowania się do uwag zawartych w protokole</w:t>
      </w:r>
      <w:r w:rsidR="00FB2305" w:rsidRPr="002F4FD8">
        <w:rPr>
          <w:rFonts w:cs="Times New Roman"/>
          <w:b/>
        </w:rPr>
        <w:t xml:space="preserve"> </w:t>
      </w:r>
      <w:r w:rsidR="00FB2305" w:rsidRPr="002F4FD8">
        <w:rPr>
          <w:rFonts w:cs="Times New Roman"/>
        </w:rPr>
        <w:t>Zamawiający zastrzega sobie prawo do stosowania kar umownych, które mogą być podstawą rozwiązania umowy.</w:t>
      </w:r>
    </w:p>
    <w:p w14:paraId="7B126B61" w14:textId="22EFCB42" w:rsidR="00C761EC" w:rsidRPr="004C3657" w:rsidRDefault="00C761EC" w:rsidP="00C761EC">
      <w:pPr>
        <w:tabs>
          <w:tab w:val="left" w:pos="360"/>
          <w:tab w:val="left" w:pos="1440"/>
        </w:tabs>
        <w:spacing w:line="288" w:lineRule="auto"/>
        <w:jc w:val="both"/>
        <w:rPr>
          <w:rFonts w:eastAsia="Arial" w:cs="Times New Roman"/>
          <w:bCs/>
        </w:rPr>
      </w:pPr>
      <w:r w:rsidRPr="004C3657">
        <w:rPr>
          <w:rFonts w:eastAsia="Arial" w:cs="Times New Roman"/>
          <w:bCs/>
        </w:rPr>
        <w:t>4.</w:t>
      </w:r>
      <w:r w:rsidRPr="004C3657">
        <w:rPr>
          <w:rFonts w:eastAsia="Arial" w:cs="Times New Roman"/>
          <w:bCs/>
        </w:rPr>
        <w:tab/>
        <w:t xml:space="preserve">Wykonawca ma prawo w terminie 3 dni od otrzymania protokołu, złożyć </w:t>
      </w:r>
      <w:r w:rsidR="00260AC3">
        <w:rPr>
          <w:rFonts w:eastAsia="Arial" w:cs="Times New Roman"/>
          <w:bCs/>
        </w:rPr>
        <w:t>w formie dokumentowej</w:t>
      </w:r>
      <w:r w:rsidRPr="004C3657">
        <w:rPr>
          <w:rFonts w:eastAsia="Arial" w:cs="Times New Roman"/>
          <w:bCs/>
        </w:rPr>
        <w:t xml:space="preserve"> zastrzeżenia z wyjaśnieniem zaistniałych okoliczności. Zamawiający może uwzględnić złożone zastrzeżenia Wykonawcy w uzasadnionych przypadkach. </w:t>
      </w:r>
    </w:p>
    <w:p w14:paraId="0CAE6333" w14:textId="77777777" w:rsidR="00C761EC" w:rsidRPr="004C3657" w:rsidRDefault="00C761EC" w:rsidP="00C761EC">
      <w:pPr>
        <w:tabs>
          <w:tab w:val="left" w:pos="360"/>
          <w:tab w:val="left" w:pos="1440"/>
        </w:tabs>
        <w:spacing w:line="288" w:lineRule="auto"/>
        <w:jc w:val="both"/>
        <w:rPr>
          <w:rFonts w:eastAsia="Times New Roman" w:cs="Times New Roman"/>
        </w:rPr>
      </w:pPr>
      <w:r w:rsidRPr="004C3657">
        <w:rPr>
          <w:rFonts w:eastAsia="Times New Roman" w:cs="Times New Roman"/>
        </w:rPr>
        <w:t>5. W przypadku odstąpienia przez Wykonawcę od umowy z przyczyn leżących po jego stronie, zapłaci on Zamawiającemu karę umowną w wysokości 10 % całkowitej wartości brutto umowy, o której mowa w § 2 ust. 6 umowy.</w:t>
      </w:r>
    </w:p>
    <w:p w14:paraId="192051DA" w14:textId="12E704B9" w:rsidR="00C761EC" w:rsidRPr="004C3657" w:rsidRDefault="00C761EC" w:rsidP="00C761EC">
      <w:pPr>
        <w:tabs>
          <w:tab w:val="left" w:pos="360"/>
          <w:tab w:val="left" w:pos="1440"/>
        </w:tabs>
        <w:spacing w:line="288" w:lineRule="auto"/>
        <w:jc w:val="both"/>
        <w:rPr>
          <w:rFonts w:eastAsia="Times New Roman" w:cs="Times New Roman"/>
        </w:rPr>
      </w:pPr>
      <w:r w:rsidRPr="004C3657">
        <w:rPr>
          <w:rFonts w:cs="Times New Roman"/>
        </w:rPr>
        <w:t xml:space="preserve">6. Zamawiający zapłaci Wykonawcy karę umowną w wysokości 10% wynagrodzenia brutto, określonego w § 2 ust. 6 niniejszej umowy - w przypadku nieuzasadnionego odstąpienia </w:t>
      </w:r>
      <w:r w:rsidR="00F64F4F">
        <w:rPr>
          <w:rFonts w:cs="Times New Roman"/>
        </w:rPr>
        <w:br/>
      </w:r>
      <w:r w:rsidRPr="004C3657">
        <w:rPr>
          <w:rFonts w:cs="Times New Roman"/>
        </w:rPr>
        <w:lastRenderedPageBreak/>
        <w:t>od umowy przez Zamawiającego z przyczyn nieleżących po stronie Wykonawcy,</w:t>
      </w:r>
      <w:r w:rsidRPr="004C3657">
        <w:rPr>
          <w:rFonts w:cs="Times New Roman"/>
        </w:rPr>
        <w:br/>
        <w:t xml:space="preserve">z zastrzeżeniem art. 456 ustawy Prawo </w:t>
      </w:r>
      <w:r w:rsidR="00F64F4F">
        <w:rPr>
          <w:rFonts w:cs="Times New Roman"/>
        </w:rPr>
        <w:t>Z</w:t>
      </w:r>
      <w:r w:rsidRPr="004C3657">
        <w:rPr>
          <w:rFonts w:cs="Times New Roman"/>
        </w:rPr>
        <w:t xml:space="preserve">amówień </w:t>
      </w:r>
      <w:r w:rsidR="00F64F4F">
        <w:rPr>
          <w:rFonts w:cs="Times New Roman"/>
        </w:rPr>
        <w:t>P</w:t>
      </w:r>
      <w:r w:rsidRPr="004C3657">
        <w:rPr>
          <w:rFonts w:cs="Times New Roman"/>
        </w:rPr>
        <w:t>ublicznych.</w:t>
      </w:r>
    </w:p>
    <w:p w14:paraId="07F0E620" w14:textId="77777777" w:rsidR="00C761EC" w:rsidRPr="004C3657" w:rsidRDefault="00C761EC" w:rsidP="00C761EC">
      <w:pPr>
        <w:tabs>
          <w:tab w:val="left" w:pos="360"/>
          <w:tab w:val="left" w:pos="1440"/>
        </w:tabs>
        <w:spacing w:line="288" w:lineRule="auto"/>
        <w:jc w:val="both"/>
        <w:rPr>
          <w:rFonts w:eastAsia="Arial" w:cs="Times New Roman"/>
          <w:bCs/>
        </w:rPr>
      </w:pPr>
      <w:r w:rsidRPr="004C3657">
        <w:rPr>
          <w:rFonts w:eastAsia="Times New Roman" w:cs="Times New Roman"/>
          <w:bCs/>
          <w:color w:val="000000"/>
          <w:position w:val="2"/>
          <w:lang w:eastAsia="pl-PL"/>
        </w:rPr>
        <w:t xml:space="preserve">7. </w:t>
      </w:r>
      <w:r w:rsidRPr="004C3657">
        <w:rPr>
          <w:rFonts w:eastAsia="Times New Roman" w:cs="Times New Roman"/>
          <w:bCs/>
          <w:color w:val="000000"/>
          <w:position w:val="2"/>
          <w:lang w:val="x-none" w:eastAsia="pl-PL"/>
        </w:rPr>
        <w:t>W przypadku niedotrzymania przez Wykonawcę terminu dostawy, lub sposobu realizacji, Zamawiający naliczać będzie kary umowne w wysokości 0,</w:t>
      </w:r>
      <w:r w:rsidRPr="004C3657">
        <w:rPr>
          <w:rFonts w:eastAsia="Times New Roman" w:cs="Times New Roman"/>
          <w:bCs/>
          <w:color w:val="000000"/>
          <w:position w:val="2"/>
          <w:lang w:eastAsia="pl-PL"/>
        </w:rPr>
        <w:t>0</w:t>
      </w:r>
      <w:r w:rsidRPr="004C3657">
        <w:rPr>
          <w:rFonts w:eastAsia="Times New Roman" w:cs="Times New Roman"/>
          <w:bCs/>
          <w:color w:val="000000"/>
          <w:position w:val="2"/>
          <w:lang w:val="x-none" w:eastAsia="pl-PL"/>
        </w:rPr>
        <w:t xml:space="preserve">5% od wartości </w:t>
      </w:r>
      <w:r w:rsidRPr="004C3657">
        <w:rPr>
          <w:rFonts w:eastAsia="Times New Roman" w:cs="Times New Roman"/>
          <w:bCs/>
          <w:color w:val="000000"/>
          <w:position w:val="2"/>
          <w:lang w:eastAsia="pl-PL"/>
        </w:rPr>
        <w:t xml:space="preserve">jednorazowej dostawy posiłków </w:t>
      </w:r>
      <w:r w:rsidRPr="004C3657">
        <w:rPr>
          <w:rFonts w:eastAsia="Times New Roman" w:cs="Times New Roman"/>
          <w:bCs/>
          <w:color w:val="000000"/>
          <w:position w:val="2"/>
          <w:lang w:val="x-none" w:eastAsia="pl-PL"/>
        </w:rPr>
        <w:t>za każd</w:t>
      </w:r>
      <w:r w:rsidRPr="004C3657">
        <w:rPr>
          <w:rFonts w:eastAsia="Times New Roman" w:cs="Times New Roman"/>
          <w:bCs/>
          <w:color w:val="000000"/>
          <w:position w:val="2"/>
          <w:lang w:eastAsia="pl-PL"/>
        </w:rPr>
        <w:t>ą</w:t>
      </w:r>
      <w:r w:rsidRPr="004C3657">
        <w:rPr>
          <w:rFonts w:eastAsia="Times New Roman" w:cs="Times New Roman"/>
          <w:bCs/>
          <w:color w:val="000000"/>
          <w:position w:val="2"/>
          <w:lang w:val="x-none" w:eastAsia="pl-PL"/>
        </w:rPr>
        <w:t xml:space="preserve"> </w:t>
      </w:r>
      <w:r w:rsidRPr="004C3657">
        <w:rPr>
          <w:rFonts w:eastAsia="Times New Roman" w:cs="Times New Roman"/>
          <w:bCs/>
          <w:color w:val="000000"/>
          <w:position w:val="2"/>
          <w:lang w:eastAsia="pl-PL"/>
        </w:rPr>
        <w:t>godzinę</w:t>
      </w:r>
      <w:r w:rsidRPr="004C3657">
        <w:rPr>
          <w:rFonts w:eastAsia="Times New Roman" w:cs="Times New Roman"/>
          <w:bCs/>
          <w:color w:val="000000"/>
          <w:position w:val="2"/>
          <w:lang w:val="x-none" w:eastAsia="pl-PL"/>
        </w:rPr>
        <w:t xml:space="preserve"> </w:t>
      </w:r>
      <w:r w:rsidRPr="004C3657">
        <w:rPr>
          <w:rFonts w:eastAsia="Times New Roman" w:cs="Times New Roman"/>
          <w:bCs/>
          <w:color w:val="000000"/>
          <w:position w:val="2"/>
          <w:lang w:eastAsia="pl-PL"/>
        </w:rPr>
        <w:t>zwłoki.</w:t>
      </w:r>
    </w:p>
    <w:p w14:paraId="3ABCBC79" w14:textId="77777777" w:rsidR="00260AC3" w:rsidRDefault="00C761EC" w:rsidP="00C761EC">
      <w:pPr>
        <w:tabs>
          <w:tab w:val="left" w:pos="360"/>
          <w:tab w:val="left" w:pos="1440"/>
        </w:tabs>
        <w:spacing w:line="288" w:lineRule="auto"/>
        <w:jc w:val="both"/>
        <w:rPr>
          <w:rFonts w:eastAsia="Arial" w:cs="Times New Roman"/>
          <w:bCs/>
        </w:rPr>
      </w:pPr>
      <w:r w:rsidRPr="004C3657">
        <w:rPr>
          <w:rFonts w:eastAsia="Arial" w:cs="Times New Roman"/>
          <w:bCs/>
        </w:rPr>
        <w:t xml:space="preserve">8. W przypadku trzykrotnego zdarzenia opisanego w </w:t>
      </w:r>
      <w:r w:rsidRPr="004C3657">
        <w:rPr>
          <w:rFonts w:eastAsia="Times New Roman" w:cs="Times New Roman"/>
        </w:rPr>
        <w:t>§ 6</w:t>
      </w:r>
      <w:r w:rsidRPr="004C3657">
        <w:rPr>
          <w:rFonts w:eastAsia="Times New Roman" w:cs="Times New Roman"/>
          <w:b/>
        </w:rPr>
        <w:t xml:space="preserve"> </w:t>
      </w:r>
      <w:r w:rsidRPr="004C3657">
        <w:rPr>
          <w:rFonts w:eastAsia="Arial" w:cs="Times New Roman"/>
          <w:bCs/>
        </w:rPr>
        <w:t xml:space="preserve">ust. 2 umowy, Zamawiający może wypowiedzieć umowę z  zachowaniem 30-dniowego okresu wypowiedzenia od dnia trzeciego zdarzenia.  </w:t>
      </w:r>
    </w:p>
    <w:p w14:paraId="3FB90981" w14:textId="4D1A0863" w:rsidR="00C761EC" w:rsidRPr="004C3657" w:rsidRDefault="00260AC3" w:rsidP="00C761EC">
      <w:pPr>
        <w:tabs>
          <w:tab w:val="left" w:pos="360"/>
          <w:tab w:val="left" w:pos="1440"/>
        </w:tabs>
        <w:spacing w:line="288" w:lineRule="auto"/>
        <w:jc w:val="both"/>
        <w:rPr>
          <w:rFonts w:eastAsia="Arial" w:cs="Times New Roman"/>
          <w:bCs/>
        </w:rPr>
      </w:pPr>
      <w:r>
        <w:rPr>
          <w:rFonts w:eastAsia="Arial" w:cs="Times New Roman"/>
          <w:bCs/>
        </w:rPr>
        <w:t xml:space="preserve">9. </w:t>
      </w:r>
      <w:bookmarkStart w:id="7" w:name="_Hlk120552155"/>
      <w:r w:rsidR="00133A7D">
        <w:rPr>
          <w:rFonts w:eastAsia="Arial" w:cs="Times New Roman"/>
          <w:bCs/>
        </w:rPr>
        <w:t xml:space="preserve">W przypadku niedostarczenia posiłków </w:t>
      </w:r>
      <w:r w:rsidR="00C761EC" w:rsidRPr="004C3657">
        <w:rPr>
          <w:rFonts w:eastAsia="Arial" w:cs="Times New Roman"/>
          <w:bCs/>
        </w:rPr>
        <w:t>Zamawiający jest uprawniony do naliczenia kary umownej  w wysokości  10 % wynagrodzenia miesięcznego brutto.</w:t>
      </w:r>
      <w:bookmarkEnd w:id="7"/>
    </w:p>
    <w:p w14:paraId="38AE7653" w14:textId="1D04D570" w:rsidR="00C761EC" w:rsidRPr="004C3657" w:rsidRDefault="00260AC3" w:rsidP="00C761EC">
      <w:pPr>
        <w:pStyle w:val="Default"/>
        <w:suppressAutoHyphens/>
        <w:spacing w:line="288" w:lineRule="auto"/>
        <w:jc w:val="both"/>
        <w:rPr>
          <w:rFonts w:ascii="Times New Roman" w:hAnsi="Times New Roman" w:cs="Times New Roman"/>
        </w:rPr>
      </w:pPr>
      <w:r>
        <w:rPr>
          <w:rFonts w:ascii="Times New Roman" w:hAnsi="Times New Roman" w:cs="Times New Roman"/>
          <w:bCs/>
          <w:iCs/>
        </w:rPr>
        <w:t>10</w:t>
      </w:r>
      <w:r w:rsidR="00C761EC" w:rsidRPr="004C3657">
        <w:rPr>
          <w:rFonts w:ascii="Times New Roman" w:hAnsi="Times New Roman" w:cs="Times New Roman"/>
          <w:bCs/>
          <w:iCs/>
        </w:rPr>
        <w:t>. Kara umowna powinna być zapłacona przez stronę, która naruszyła postanowienia umowy w terminie 14 dni od daty wystąpienia w formie dokumentowej przez drugą stronę</w:t>
      </w:r>
      <w:r w:rsidR="00C761EC" w:rsidRPr="004C3657">
        <w:rPr>
          <w:rFonts w:ascii="Times New Roman" w:hAnsi="Times New Roman" w:cs="Times New Roman"/>
          <w:bCs/>
          <w:iCs/>
        </w:rPr>
        <w:br/>
        <w:t>z żądaniem jej zapłaty.</w:t>
      </w:r>
    </w:p>
    <w:p w14:paraId="17FE2D8A" w14:textId="1E313869" w:rsidR="00C761EC" w:rsidRPr="004C3657" w:rsidRDefault="00C761EC" w:rsidP="00C761EC">
      <w:pPr>
        <w:pStyle w:val="Default"/>
        <w:suppressAutoHyphens/>
        <w:spacing w:line="288" w:lineRule="auto"/>
        <w:jc w:val="both"/>
        <w:rPr>
          <w:rFonts w:ascii="Times New Roman" w:hAnsi="Times New Roman" w:cs="Times New Roman"/>
        </w:rPr>
      </w:pPr>
      <w:r w:rsidRPr="004C3657">
        <w:rPr>
          <w:rFonts w:ascii="Times New Roman" w:hAnsi="Times New Roman" w:cs="Times New Roman"/>
        </w:rPr>
        <w:t>1</w:t>
      </w:r>
      <w:r w:rsidR="00260AC3">
        <w:rPr>
          <w:rFonts w:ascii="Times New Roman" w:hAnsi="Times New Roman" w:cs="Times New Roman"/>
        </w:rPr>
        <w:t>1</w:t>
      </w:r>
      <w:r w:rsidRPr="004C3657">
        <w:rPr>
          <w:rFonts w:ascii="Times New Roman" w:hAnsi="Times New Roman" w:cs="Times New Roman"/>
        </w:rPr>
        <w:t xml:space="preserve">. Zamawiający zastrzega sobie prawo dochodzenia odszkodowania uzupełniającego jeżeli wysokość ewentualnej szkody przekroczy wysokość zastrzeżonej kary umownej. </w:t>
      </w:r>
    </w:p>
    <w:p w14:paraId="0D25C361" w14:textId="00F2A4CC" w:rsidR="00C761EC" w:rsidRPr="004C3657" w:rsidRDefault="00C761EC" w:rsidP="00C761EC">
      <w:pPr>
        <w:pStyle w:val="Default"/>
        <w:suppressAutoHyphens/>
        <w:spacing w:line="288" w:lineRule="auto"/>
        <w:jc w:val="both"/>
        <w:rPr>
          <w:rFonts w:ascii="Times New Roman" w:hAnsi="Times New Roman" w:cs="Times New Roman"/>
        </w:rPr>
      </w:pPr>
      <w:r w:rsidRPr="004C3657">
        <w:rPr>
          <w:rFonts w:ascii="Times New Roman" w:hAnsi="Times New Roman" w:cs="Times New Roman"/>
        </w:rPr>
        <w:t>1</w:t>
      </w:r>
      <w:r w:rsidR="00260AC3">
        <w:rPr>
          <w:rFonts w:ascii="Times New Roman" w:hAnsi="Times New Roman" w:cs="Times New Roman"/>
        </w:rPr>
        <w:t>2</w:t>
      </w:r>
      <w:r w:rsidRPr="004C3657">
        <w:rPr>
          <w:rFonts w:ascii="Times New Roman" w:hAnsi="Times New Roman" w:cs="Times New Roman"/>
        </w:rPr>
        <w:t>. Łączna maksymalna wysokość kar umownych, których mogą dochodzić strony wynosi 20% wynagrodzenia brutto określonego w § 2 ust. 6 niniejszej umowy.</w:t>
      </w:r>
    </w:p>
    <w:p w14:paraId="13B6B8DF" w14:textId="77777777" w:rsidR="00260AC3" w:rsidRPr="004C3657" w:rsidRDefault="00260AC3" w:rsidP="00C761EC">
      <w:pPr>
        <w:tabs>
          <w:tab w:val="left" w:pos="396"/>
          <w:tab w:val="left" w:pos="1476"/>
        </w:tabs>
        <w:spacing w:line="288" w:lineRule="auto"/>
        <w:jc w:val="both"/>
        <w:rPr>
          <w:rFonts w:eastAsia="Arial" w:cs="Times New Roman"/>
          <w:bCs/>
        </w:rPr>
      </w:pPr>
    </w:p>
    <w:p w14:paraId="2FCBA291" w14:textId="33DCD5F5" w:rsidR="00C761EC" w:rsidRDefault="00C761EC" w:rsidP="00C761EC">
      <w:pPr>
        <w:spacing w:line="288" w:lineRule="auto"/>
        <w:ind w:left="360" w:hanging="360"/>
        <w:jc w:val="center"/>
        <w:rPr>
          <w:rFonts w:eastAsia="Times New Roman" w:cs="Times New Roman"/>
          <w:b/>
          <w:bCs/>
        </w:rPr>
      </w:pPr>
      <w:r w:rsidRPr="004C3657">
        <w:rPr>
          <w:rFonts w:eastAsia="Times New Roman" w:cs="Times New Roman"/>
          <w:b/>
          <w:bCs/>
        </w:rPr>
        <w:t>§ 7</w:t>
      </w:r>
    </w:p>
    <w:p w14:paraId="3A08F6DD" w14:textId="3BA41710" w:rsidR="00133A7D" w:rsidRPr="00133A7D" w:rsidRDefault="00133A7D" w:rsidP="00C761EC">
      <w:pPr>
        <w:spacing w:line="288" w:lineRule="auto"/>
        <w:ind w:left="360" w:hanging="360"/>
        <w:jc w:val="center"/>
        <w:rPr>
          <w:rFonts w:eastAsia="Times New Roman" w:cs="Times New Roman"/>
          <w:b/>
          <w:bCs/>
          <w:u w:val="single"/>
        </w:rPr>
      </w:pPr>
      <w:bookmarkStart w:id="8" w:name="_Hlk120552259"/>
      <w:r w:rsidRPr="00133A7D">
        <w:rPr>
          <w:rFonts w:eastAsia="Times New Roman" w:cs="Times New Roman"/>
          <w:b/>
          <w:bCs/>
          <w:u w:val="single"/>
        </w:rPr>
        <w:t>Odpowiedzialność wobec osób 3-ich</w:t>
      </w:r>
    </w:p>
    <w:bookmarkEnd w:id="8"/>
    <w:p w14:paraId="05FC9E25" w14:textId="77777777" w:rsidR="00133A7D" w:rsidRPr="004C3657" w:rsidRDefault="00133A7D" w:rsidP="00C761EC">
      <w:pPr>
        <w:spacing w:line="288" w:lineRule="auto"/>
        <w:ind w:left="360" w:hanging="360"/>
        <w:jc w:val="center"/>
        <w:rPr>
          <w:rFonts w:eastAsia="Times New Roman" w:cs="Times New Roman"/>
          <w:b/>
          <w:bCs/>
        </w:rPr>
      </w:pPr>
    </w:p>
    <w:p w14:paraId="32286886" w14:textId="3E79B87A" w:rsidR="00C761EC" w:rsidRPr="004C3657" w:rsidRDefault="00C761EC" w:rsidP="00C761EC">
      <w:pPr>
        <w:tabs>
          <w:tab w:val="left" w:pos="284"/>
        </w:tabs>
        <w:spacing w:line="288" w:lineRule="auto"/>
        <w:jc w:val="both"/>
        <w:rPr>
          <w:rFonts w:eastAsia="Times New Roman" w:cs="Times New Roman"/>
          <w:bCs/>
        </w:rPr>
      </w:pPr>
      <w:r w:rsidRPr="004C3657">
        <w:rPr>
          <w:rFonts w:eastAsia="Times New Roman" w:cs="Times New Roman"/>
          <w:bCs/>
        </w:rPr>
        <w:t xml:space="preserve">1. Wykonawca ponosi odpowiedzialność wobec osób trzecich, za szkody powstałe w związku z realizacją umowy, w szczególności spowodowane zatruciami pokarmowymi </w:t>
      </w:r>
      <w:r w:rsidR="00D954AD">
        <w:rPr>
          <w:rFonts w:eastAsia="Times New Roman" w:cs="Times New Roman"/>
          <w:bCs/>
        </w:rPr>
        <w:br/>
      </w:r>
      <w:r w:rsidRPr="004C3657">
        <w:rPr>
          <w:rFonts w:eastAsia="Times New Roman" w:cs="Times New Roman"/>
          <w:bCs/>
        </w:rPr>
        <w:t xml:space="preserve">i na tę okoliczność ma podpisaną stosowną umowę ubezpieczenia. </w:t>
      </w:r>
    </w:p>
    <w:p w14:paraId="533E99F8" w14:textId="0C231FCC" w:rsidR="00C761EC" w:rsidRPr="004C3657" w:rsidRDefault="00C761EC" w:rsidP="00C761EC">
      <w:pPr>
        <w:tabs>
          <w:tab w:val="left" w:pos="284"/>
        </w:tabs>
        <w:spacing w:line="288" w:lineRule="auto"/>
        <w:jc w:val="both"/>
        <w:rPr>
          <w:rFonts w:eastAsia="Times New Roman" w:cs="Times New Roman"/>
          <w:bCs/>
        </w:rPr>
      </w:pPr>
      <w:r w:rsidRPr="004C3657">
        <w:rPr>
          <w:rFonts w:eastAsia="Times New Roman" w:cs="Times New Roman"/>
          <w:bCs/>
        </w:rPr>
        <w:t>2. Wykonawca zobowiązany jest do ponoszenia odpowiedzialność prawnej i materialnej wobec organów kontroli (stacji sanitarno-epidemiologicznej, PIP, BHP) w zakresie wykonywanej usługi  w tym m.in. w zakresie jakości produktów, przygotowania i transportu posiłków w zakresie wymagań higieniczno-sanitarnych.</w:t>
      </w:r>
    </w:p>
    <w:p w14:paraId="23A5AF43" w14:textId="77777777" w:rsidR="00C761EC" w:rsidRDefault="00C761EC" w:rsidP="00C761EC">
      <w:pPr>
        <w:spacing w:line="288" w:lineRule="auto"/>
        <w:ind w:left="360" w:hanging="360"/>
        <w:jc w:val="center"/>
        <w:rPr>
          <w:rFonts w:eastAsia="Times New Roman" w:cs="Times New Roman"/>
          <w:b/>
          <w:bCs/>
        </w:rPr>
      </w:pPr>
    </w:p>
    <w:p w14:paraId="264173F5" w14:textId="21159A21" w:rsidR="00C761EC" w:rsidRDefault="00C761EC" w:rsidP="00C761EC">
      <w:pPr>
        <w:spacing w:line="288" w:lineRule="auto"/>
        <w:ind w:left="360" w:hanging="360"/>
        <w:jc w:val="center"/>
        <w:rPr>
          <w:rFonts w:eastAsia="Times New Roman" w:cs="Times New Roman"/>
          <w:b/>
          <w:bCs/>
        </w:rPr>
      </w:pPr>
      <w:r w:rsidRPr="004C3657">
        <w:rPr>
          <w:rFonts w:eastAsia="Times New Roman" w:cs="Times New Roman"/>
          <w:b/>
          <w:bCs/>
        </w:rPr>
        <w:t>§ 8</w:t>
      </w:r>
    </w:p>
    <w:p w14:paraId="54C6AB3F" w14:textId="64BB6B53" w:rsidR="00133A7D" w:rsidRPr="00133A7D" w:rsidRDefault="00133A7D" w:rsidP="00C761EC">
      <w:pPr>
        <w:spacing w:line="288" w:lineRule="auto"/>
        <w:ind w:left="360" w:hanging="360"/>
        <w:jc w:val="center"/>
        <w:rPr>
          <w:rFonts w:eastAsia="Times New Roman" w:cs="Times New Roman"/>
          <w:b/>
          <w:bCs/>
          <w:u w:val="single"/>
        </w:rPr>
      </w:pPr>
      <w:bookmarkStart w:id="9" w:name="_Hlk120552410"/>
      <w:r w:rsidRPr="00133A7D">
        <w:rPr>
          <w:rFonts w:eastAsia="Times New Roman" w:cs="Times New Roman"/>
          <w:b/>
          <w:bCs/>
          <w:u w:val="single"/>
        </w:rPr>
        <w:t>Zmiana i rozwiązanie umowy</w:t>
      </w:r>
    </w:p>
    <w:bookmarkEnd w:id="9"/>
    <w:p w14:paraId="10FA8772" w14:textId="77777777" w:rsidR="00133A7D" w:rsidRPr="004C3657" w:rsidRDefault="00133A7D" w:rsidP="00C761EC">
      <w:pPr>
        <w:spacing w:line="288" w:lineRule="auto"/>
        <w:ind w:left="360" w:hanging="360"/>
        <w:jc w:val="center"/>
        <w:rPr>
          <w:rFonts w:eastAsia="Times New Roman" w:cs="Times New Roman"/>
          <w:b/>
          <w:bCs/>
        </w:rPr>
      </w:pPr>
    </w:p>
    <w:p w14:paraId="380A56F2" w14:textId="4BF4F6C4" w:rsidR="00C761EC" w:rsidRPr="004C3657" w:rsidRDefault="00C761EC" w:rsidP="00C761EC">
      <w:pPr>
        <w:pStyle w:val="Default"/>
        <w:suppressAutoHyphens/>
        <w:spacing w:line="288" w:lineRule="auto"/>
        <w:contextualSpacing/>
        <w:jc w:val="both"/>
        <w:rPr>
          <w:rFonts w:ascii="Times New Roman" w:hAnsi="Times New Roman" w:cs="Times New Roman"/>
        </w:rPr>
      </w:pPr>
      <w:bookmarkStart w:id="10" w:name="_Hlk120552578"/>
      <w:r w:rsidRPr="004C3657">
        <w:rPr>
          <w:rFonts w:ascii="Times New Roman" w:hAnsi="Times New Roman" w:cs="Times New Roman"/>
        </w:rPr>
        <w:t xml:space="preserve">1. Zmiana postanowień niniejszej umowy może nastąpić w formie  pisemnej pod rygorem nieważności w następujących przypadkach: </w:t>
      </w:r>
    </w:p>
    <w:p w14:paraId="7FB64CB0" w14:textId="4938887B" w:rsidR="00C761EC" w:rsidRPr="004C3657" w:rsidRDefault="00C761EC" w:rsidP="00C931AA">
      <w:pPr>
        <w:pStyle w:val="Default"/>
        <w:numPr>
          <w:ilvl w:val="0"/>
          <w:numId w:val="11"/>
        </w:numPr>
        <w:suppressAutoHyphens/>
        <w:spacing w:line="288" w:lineRule="auto"/>
        <w:contextualSpacing/>
        <w:jc w:val="both"/>
        <w:rPr>
          <w:rFonts w:ascii="Times New Roman" w:hAnsi="Times New Roman" w:cs="Times New Roman"/>
        </w:rPr>
      </w:pPr>
      <w:r w:rsidRPr="004C3657">
        <w:rPr>
          <w:rFonts w:ascii="Times New Roman" w:hAnsi="Times New Roman" w:cs="Times New Roman"/>
        </w:rPr>
        <w:t xml:space="preserve">zmiany obowiązujących przepisów, jeżeli konieczne będzie dostosowanie treści umowy </w:t>
      </w:r>
      <w:r w:rsidR="007D009F">
        <w:rPr>
          <w:rFonts w:ascii="Times New Roman" w:hAnsi="Times New Roman" w:cs="Times New Roman"/>
        </w:rPr>
        <w:br/>
      </w:r>
      <w:r w:rsidRPr="004C3657">
        <w:rPr>
          <w:rFonts w:ascii="Times New Roman" w:hAnsi="Times New Roman" w:cs="Times New Roman"/>
        </w:rPr>
        <w:t xml:space="preserve">do aktualnego stanu prawnego; </w:t>
      </w:r>
    </w:p>
    <w:p w14:paraId="0FA906C8" w14:textId="3F7223FE" w:rsidR="00C761EC" w:rsidRPr="004C3657" w:rsidRDefault="00C761EC" w:rsidP="00C931AA">
      <w:pPr>
        <w:pStyle w:val="Default"/>
        <w:numPr>
          <w:ilvl w:val="0"/>
          <w:numId w:val="11"/>
        </w:numPr>
        <w:suppressAutoHyphens/>
        <w:spacing w:line="288" w:lineRule="auto"/>
        <w:contextualSpacing/>
        <w:jc w:val="both"/>
        <w:rPr>
          <w:rFonts w:ascii="Times New Roman" w:hAnsi="Times New Roman" w:cs="Times New Roman"/>
        </w:rPr>
      </w:pPr>
      <w:r w:rsidRPr="004C3657">
        <w:rPr>
          <w:rFonts w:ascii="Times New Roman" w:hAnsi="Times New Roman" w:cs="Times New Roman"/>
        </w:rPr>
        <w:t xml:space="preserve">zmiany stawki podatku VAT; wartość umowy określona w § </w:t>
      </w:r>
      <w:r w:rsidR="00580612">
        <w:rPr>
          <w:rFonts w:ascii="Times New Roman" w:hAnsi="Times New Roman" w:cs="Times New Roman"/>
        </w:rPr>
        <w:t>2</w:t>
      </w:r>
      <w:r w:rsidRPr="004C3657">
        <w:rPr>
          <w:rFonts w:ascii="Times New Roman" w:hAnsi="Times New Roman" w:cs="Times New Roman"/>
        </w:rPr>
        <w:t xml:space="preserve"> ust. 1 umowy ulegnie zmniejszeniu w przypadku obniżenia stawki podatku VAT lub podwyższeniu </w:t>
      </w:r>
      <w:r w:rsidR="00C931AA">
        <w:rPr>
          <w:rFonts w:ascii="Times New Roman" w:hAnsi="Times New Roman" w:cs="Times New Roman"/>
        </w:rPr>
        <w:br/>
      </w:r>
      <w:r w:rsidRPr="004C3657">
        <w:rPr>
          <w:rFonts w:ascii="Times New Roman" w:hAnsi="Times New Roman" w:cs="Times New Roman"/>
        </w:rPr>
        <w:t xml:space="preserve">w przypadku podwyższenia stawki podatku VAT, przy czym wynagrodzenie netto </w:t>
      </w:r>
      <w:r w:rsidR="00AC797B">
        <w:rPr>
          <w:rFonts w:ascii="Times New Roman" w:hAnsi="Times New Roman" w:cs="Times New Roman"/>
        </w:rPr>
        <w:br/>
      </w:r>
      <w:r w:rsidRPr="004C3657">
        <w:rPr>
          <w:rFonts w:ascii="Times New Roman" w:hAnsi="Times New Roman" w:cs="Times New Roman"/>
        </w:rPr>
        <w:t xml:space="preserve">nie ulegnie zmianie; </w:t>
      </w:r>
    </w:p>
    <w:p w14:paraId="6275F075" w14:textId="0137B4A4" w:rsidR="00C761EC" w:rsidRPr="004C3657" w:rsidRDefault="00C761EC" w:rsidP="00C931AA">
      <w:pPr>
        <w:pStyle w:val="Default"/>
        <w:numPr>
          <w:ilvl w:val="0"/>
          <w:numId w:val="11"/>
        </w:numPr>
        <w:suppressAutoHyphens/>
        <w:spacing w:line="288" w:lineRule="auto"/>
        <w:contextualSpacing/>
        <w:jc w:val="both"/>
        <w:rPr>
          <w:rFonts w:ascii="Times New Roman" w:hAnsi="Times New Roman" w:cs="Times New Roman"/>
        </w:rPr>
      </w:pPr>
      <w:r w:rsidRPr="004C3657">
        <w:rPr>
          <w:rFonts w:ascii="Times New Roman" w:hAnsi="Times New Roman" w:cs="Times New Roman"/>
        </w:rPr>
        <w:t xml:space="preserve">nastąpiła zmiana danych Wykonawcy, np. zmiana adresu, konta bankowego, </w:t>
      </w:r>
      <w:r w:rsidR="00C931AA">
        <w:rPr>
          <w:rFonts w:ascii="Times New Roman" w:hAnsi="Times New Roman" w:cs="Times New Roman"/>
        </w:rPr>
        <w:br/>
      </w:r>
      <w:r w:rsidRPr="004C3657">
        <w:rPr>
          <w:rFonts w:ascii="Times New Roman" w:hAnsi="Times New Roman" w:cs="Times New Roman"/>
        </w:rPr>
        <w:t>nr REGON, osób kontaktowych, itp.;</w:t>
      </w:r>
    </w:p>
    <w:p w14:paraId="6196B57C" w14:textId="0FABA056" w:rsidR="00C761EC" w:rsidRPr="004C3657" w:rsidRDefault="00C761EC" w:rsidP="00C931AA">
      <w:pPr>
        <w:pStyle w:val="Default"/>
        <w:numPr>
          <w:ilvl w:val="0"/>
          <w:numId w:val="11"/>
        </w:numPr>
        <w:suppressAutoHyphens/>
        <w:spacing w:line="288" w:lineRule="auto"/>
        <w:contextualSpacing/>
        <w:jc w:val="both"/>
        <w:rPr>
          <w:rFonts w:ascii="Times New Roman" w:hAnsi="Times New Roman" w:cs="Times New Roman"/>
        </w:rPr>
      </w:pPr>
      <w:r w:rsidRPr="004C3657">
        <w:rPr>
          <w:rFonts w:ascii="Times New Roman" w:hAnsi="Times New Roman" w:cs="Times New Roman"/>
        </w:rPr>
        <w:lastRenderedPageBreak/>
        <w:t>w przypadku zmiany cen u producenta paliw</w:t>
      </w:r>
      <w:r w:rsidR="00AC797B">
        <w:rPr>
          <w:rFonts w:ascii="Times New Roman" w:hAnsi="Times New Roman" w:cs="Times New Roman"/>
        </w:rPr>
        <w:t xml:space="preserve"> na zasadach określonych w </w:t>
      </w:r>
      <w:r w:rsidR="00AC797B" w:rsidRPr="004C3657">
        <w:rPr>
          <w:rFonts w:ascii="Times New Roman" w:hAnsi="Times New Roman" w:cs="Times New Roman"/>
        </w:rPr>
        <w:t xml:space="preserve">§ </w:t>
      </w:r>
      <w:r w:rsidR="00AC797B">
        <w:rPr>
          <w:rFonts w:ascii="Times New Roman" w:hAnsi="Times New Roman" w:cs="Times New Roman"/>
        </w:rPr>
        <w:t>2</w:t>
      </w:r>
      <w:r w:rsidR="00AC797B" w:rsidRPr="004C3657">
        <w:rPr>
          <w:rFonts w:ascii="Times New Roman" w:hAnsi="Times New Roman" w:cs="Times New Roman"/>
        </w:rPr>
        <w:t xml:space="preserve"> ust. </w:t>
      </w:r>
      <w:r w:rsidR="00AC797B">
        <w:rPr>
          <w:rFonts w:ascii="Times New Roman" w:hAnsi="Times New Roman" w:cs="Times New Roman"/>
        </w:rPr>
        <w:t>8</w:t>
      </w:r>
      <w:r w:rsidR="00AC797B" w:rsidRPr="004C3657">
        <w:rPr>
          <w:rFonts w:ascii="Times New Roman" w:hAnsi="Times New Roman" w:cs="Times New Roman"/>
        </w:rPr>
        <w:t xml:space="preserve"> umowy</w:t>
      </w:r>
      <w:r w:rsidR="00AC797B">
        <w:rPr>
          <w:rFonts w:ascii="Times New Roman" w:hAnsi="Times New Roman" w:cs="Times New Roman"/>
        </w:rPr>
        <w:t>;</w:t>
      </w:r>
    </w:p>
    <w:p w14:paraId="6DBD2EFC" w14:textId="19933B90" w:rsidR="00C761EC" w:rsidRPr="004C3657" w:rsidRDefault="00C761EC" w:rsidP="00C931AA">
      <w:pPr>
        <w:pStyle w:val="Default"/>
        <w:numPr>
          <w:ilvl w:val="0"/>
          <w:numId w:val="11"/>
        </w:numPr>
        <w:suppressAutoHyphens/>
        <w:spacing w:line="288" w:lineRule="auto"/>
        <w:contextualSpacing/>
        <w:jc w:val="both"/>
        <w:rPr>
          <w:rFonts w:ascii="Times New Roman" w:hAnsi="Times New Roman" w:cs="Times New Roman"/>
        </w:rPr>
      </w:pPr>
      <w:r w:rsidRPr="004C3657">
        <w:rPr>
          <w:rFonts w:ascii="Times New Roman" w:hAnsi="Times New Roman" w:cs="Times New Roman"/>
        </w:rPr>
        <w:t>wystąpią inne okoliczności, których Zamawiający ani Wykonawca nie mogli przewidzieć w chwili zawarcia umowy z zastrzeżeniem art. 454 ustawy Pzp.</w:t>
      </w:r>
    </w:p>
    <w:p w14:paraId="0DC06AB1" w14:textId="2181CBC7" w:rsidR="00C761EC" w:rsidRPr="004C3657" w:rsidRDefault="00C761EC" w:rsidP="00C761EC">
      <w:pPr>
        <w:spacing w:line="288" w:lineRule="auto"/>
        <w:jc w:val="both"/>
        <w:rPr>
          <w:rFonts w:cs="Times New Roman"/>
          <w:lang w:eastAsia="pl-PL"/>
        </w:rPr>
      </w:pPr>
      <w:r w:rsidRPr="004C3657">
        <w:rPr>
          <w:rFonts w:cs="Times New Roman"/>
        </w:rPr>
        <w:t xml:space="preserve">2. Strona występująca o zmianę postanowień niniejszej umowy zobowiązana </w:t>
      </w:r>
      <w:r w:rsidR="00384FC8">
        <w:rPr>
          <w:rFonts w:cs="Times New Roman"/>
        </w:rPr>
        <w:br/>
      </w:r>
      <w:r w:rsidRPr="004C3657">
        <w:rPr>
          <w:rFonts w:cs="Times New Roman"/>
        </w:rPr>
        <w:t>jest do</w:t>
      </w:r>
      <w:r w:rsidR="007D009F">
        <w:rPr>
          <w:rFonts w:cs="Times New Roman"/>
        </w:rPr>
        <w:t xml:space="preserve"> </w:t>
      </w:r>
      <w:r w:rsidRPr="004C3657">
        <w:rPr>
          <w:rFonts w:cs="Times New Roman"/>
        </w:rPr>
        <w:t>udokumentowania zaistnienia okoliczności, o których mowa w ust. 1 niniejszego paragrafu. Wniosek o zmianę postanowień umowy musi być wyrażony na piśmie.</w:t>
      </w:r>
    </w:p>
    <w:p w14:paraId="29C9C691" w14:textId="30E8A4C8" w:rsidR="00C761EC" w:rsidRDefault="00C761EC" w:rsidP="00C761EC">
      <w:pPr>
        <w:spacing w:line="288" w:lineRule="auto"/>
        <w:jc w:val="both"/>
        <w:rPr>
          <w:rFonts w:cs="Times New Roman"/>
          <w:lang w:eastAsia="pl-PL"/>
        </w:rPr>
      </w:pPr>
      <w:r w:rsidRPr="004C3657">
        <w:rPr>
          <w:rFonts w:cs="Times New Roman"/>
          <w:lang w:eastAsia="pl-PL"/>
        </w:rPr>
        <w:t>3. Wszelkie zmiany i uzupełnienia niniejszej umowy wymagają formy pisemnej pod rygorem nieważności. Zmiany postanowień umowy dotyczyć mogą jedynie przesłanek zawartych</w:t>
      </w:r>
      <w:r w:rsidRPr="004C3657">
        <w:rPr>
          <w:rFonts w:cs="Times New Roman"/>
          <w:lang w:eastAsia="pl-PL"/>
        </w:rPr>
        <w:br/>
        <w:t>w art. 455 ustawy Prawo zamówień publicznych.</w:t>
      </w:r>
    </w:p>
    <w:p w14:paraId="11AEF317" w14:textId="454C7D1B" w:rsidR="00470863" w:rsidRDefault="007D009F" w:rsidP="00FB2305">
      <w:pPr>
        <w:spacing w:line="288" w:lineRule="auto"/>
        <w:jc w:val="both"/>
        <w:rPr>
          <w:rFonts w:eastAsia="Times New Roman" w:cs="Times New Roman"/>
        </w:rPr>
      </w:pPr>
      <w:r>
        <w:rPr>
          <w:rFonts w:cs="Times New Roman"/>
          <w:lang w:eastAsia="pl-PL"/>
        </w:rPr>
        <w:t>4.</w:t>
      </w:r>
      <w:r w:rsidR="00FB1A89" w:rsidRPr="004C3657">
        <w:rPr>
          <w:rFonts w:eastAsia="Times New Roman" w:cs="Times New Roman"/>
        </w:rPr>
        <w:t xml:space="preserve"> Zamawiający zastrzega sobie prawo rozwiązania umowy przed terminem jej zakończenia z 1 miesięcznym terminem wypowiedzenia ze skutkiem na koniec miesiąca kalendarzowego.</w:t>
      </w:r>
    </w:p>
    <w:p w14:paraId="3DEDD4D2" w14:textId="77777777" w:rsidR="00FB2305" w:rsidRPr="00FB2305" w:rsidRDefault="00FB2305" w:rsidP="00FB2305">
      <w:pPr>
        <w:spacing w:line="288" w:lineRule="auto"/>
        <w:jc w:val="both"/>
        <w:rPr>
          <w:rFonts w:eastAsia="Times New Roman" w:cs="Times New Roman"/>
        </w:rPr>
      </w:pPr>
    </w:p>
    <w:p w14:paraId="18EF7761" w14:textId="32CACC1C" w:rsidR="00C761EC" w:rsidRDefault="00C761EC" w:rsidP="00C761EC">
      <w:pPr>
        <w:spacing w:line="288" w:lineRule="auto"/>
        <w:ind w:left="360" w:hanging="360"/>
        <w:jc w:val="center"/>
        <w:rPr>
          <w:rFonts w:eastAsia="Times New Roman" w:cs="Times New Roman"/>
          <w:b/>
          <w:bCs/>
        </w:rPr>
      </w:pPr>
      <w:bookmarkStart w:id="11" w:name="_Hlk120552691"/>
      <w:r w:rsidRPr="004C3657">
        <w:rPr>
          <w:rFonts w:eastAsia="Times New Roman" w:cs="Times New Roman"/>
          <w:b/>
          <w:bCs/>
        </w:rPr>
        <w:t>§ 9</w:t>
      </w:r>
    </w:p>
    <w:p w14:paraId="29052C49" w14:textId="7304296A" w:rsidR="00AC797B" w:rsidRPr="00AC797B" w:rsidRDefault="00AC797B" w:rsidP="00C761EC">
      <w:pPr>
        <w:spacing w:line="288" w:lineRule="auto"/>
        <w:ind w:left="360" w:hanging="360"/>
        <w:jc w:val="center"/>
        <w:rPr>
          <w:rFonts w:eastAsia="Times New Roman" w:cs="Times New Roman"/>
          <w:b/>
          <w:bCs/>
          <w:u w:val="single"/>
        </w:rPr>
      </w:pPr>
      <w:r w:rsidRPr="00AC797B">
        <w:rPr>
          <w:rFonts w:eastAsia="Times New Roman" w:cs="Times New Roman"/>
          <w:b/>
          <w:bCs/>
          <w:u w:val="single"/>
        </w:rPr>
        <w:t>RODO</w:t>
      </w:r>
    </w:p>
    <w:p w14:paraId="5055C1FF" w14:textId="77777777" w:rsidR="00AC797B" w:rsidRPr="004C3657" w:rsidRDefault="00AC797B" w:rsidP="00C761EC">
      <w:pPr>
        <w:spacing w:line="288" w:lineRule="auto"/>
        <w:ind w:left="360" w:hanging="360"/>
        <w:jc w:val="center"/>
        <w:rPr>
          <w:rFonts w:eastAsia="Times New Roman" w:cs="Times New Roman"/>
          <w:b/>
          <w:bCs/>
        </w:rPr>
      </w:pPr>
    </w:p>
    <w:p w14:paraId="74E4BE2C" w14:textId="23DF4EA8" w:rsidR="00023E80" w:rsidRDefault="00023E80" w:rsidP="00023E80">
      <w:pPr>
        <w:pStyle w:val="Akapitzlist"/>
        <w:widowControl/>
        <w:numPr>
          <w:ilvl w:val="0"/>
          <w:numId w:val="17"/>
        </w:numPr>
        <w:autoSpaceDN w:val="0"/>
        <w:spacing w:line="288" w:lineRule="auto"/>
        <w:ind w:left="425" w:hanging="357"/>
        <w:contextualSpacing w:val="0"/>
        <w:jc w:val="both"/>
        <w:rPr>
          <w:rFonts w:eastAsia="Times New Roman" w:cs="Times New Roman"/>
          <w:szCs w:val="24"/>
        </w:rPr>
      </w:pPr>
      <w:bookmarkStart w:id="12" w:name="_Hlk152191759"/>
      <w:bookmarkEnd w:id="10"/>
      <w:r>
        <w:rPr>
          <w:rFonts w:eastAsia="Times New Roman" w:cs="Times New Roman"/>
          <w:szCs w:val="24"/>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w:t>
      </w:r>
      <w:r w:rsidR="00320697">
        <w:rPr>
          <w:rFonts w:eastAsia="Times New Roman" w:cs="Times New Roman"/>
          <w:szCs w:val="24"/>
        </w:rPr>
        <w:t xml:space="preserve"> </w:t>
      </w:r>
      <w:r>
        <w:rPr>
          <w:rFonts w:eastAsia="Times New Roman" w:cs="Times New Roman"/>
          <w:szCs w:val="24"/>
        </w:rPr>
        <w:br/>
        <w:t>o ochronie danych) (Dz. Urz. UE L 119 z 4 maja 2016 r.), dalej: RODO, tym samym dane osobowe podane przez Wykonawcę  będą przetwarzane zgodnie z RODO oraz zgodnie</w:t>
      </w:r>
      <w:r>
        <w:rPr>
          <w:rFonts w:eastAsia="Times New Roman" w:cs="Times New Roman"/>
          <w:szCs w:val="24"/>
        </w:rPr>
        <w:br/>
        <w:t>z przepisami krajowymi.</w:t>
      </w:r>
    </w:p>
    <w:p w14:paraId="0660A263" w14:textId="77777777" w:rsidR="00023E80" w:rsidRDefault="00023E80" w:rsidP="00023E80">
      <w:pPr>
        <w:pStyle w:val="Akapitzlist"/>
        <w:widowControl/>
        <w:numPr>
          <w:ilvl w:val="0"/>
          <w:numId w:val="14"/>
        </w:numPr>
        <w:autoSpaceDN w:val="0"/>
        <w:spacing w:line="288" w:lineRule="auto"/>
        <w:ind w:left="425" w:hanging="357"/>
        <w:contextualSpacing w:val="0"/>
        <w:jc w:val="both"/>
        <w:rPr>
          <w:rFonts w:eastAsia="Times New Roman" w:cs="Times New Roman"/>
          <w:szCs w:val="24"/>
        </w:rPr>
      </w:pPr>
      <w:r>
        <w:rPr>
          <w:rFonts w:eastAsia="Times New Roman" w:cs="Times New Roman"/>
          <w:szCs w:val="24"/>
        </w:rPr>
        <w:t>Wykonawca oświadcza, że dostęp do danych, danych osobowych mają osoby upoważnione do przetwarzania danych osobowych oraz osoby, które podpisały klauzulę poufności.</w:t>
      </w:r>
    </w:p>
    <w:p w14:paraId="444261F1" w14:textId="3DC428F8" w:rsidR="00023E80" w:rsidRDefault="00023E80" w:rsidP="00023E80">
      <w:pPr>
        <w:pStyle w:val="Akapitzlist"/>
        <w:widowControl/>
        <w:numPr>
          <w:ilvl w:val="0"/>
          <w:numId w:val="14"/>
        </w:numPr>
        <w:autoSpaceDN w:val="0"/>
        <w:spacing w:line="288" w:lineRule="auto"/>
        <w:ind w:left="425" w:hanging="357"/>
        <w:contextualSpacing w:val="0"/>
        <w:jc w:val="both"/>
        <w:rPr>
          <w:rFonts w:eastAsia="Times New Roman" w:cs="Times New Roman"/>
          <w:szCs w:val="24"/>
          <w:lang w:eastAsia="pl-PL"/>
        </w:rPr>
      </w:pPr>
      <w:r>
        <w:rPr>
          <w:rFonts w:eastAsia="Times New Roman" w:cs="Times New Roman"/>
          <w:szCs w:val="24"/>
          <w:lang w:eastAsia="pl-PL"/>
        </w:rPr>
        <w:t>Zamawiający zgodnie z art. 13 ust. 1 i 2 rozporządzenia Parlamentu Europejskiego</w:t>
      </w:r>
      <w:r>
        <w:rPr>
          <w:rFonts w:eastAsia="Times New Roman" w:cs="Times New Roman"/>
          <w:szCs w:val="24"/>
          <w:lang w:eastAsia="pl-PL"/>
        </w:rPr>
        <w:br/>
        <w:t>i Rady (UE) 2016/679 z dnia 27 kwietnia 2016 r. w sprawie ochrony osób fizycznych</w:t>
      </w:r>
      <w:r>
        <w:rPr>
          <w:rFonts w:eastAsia="Times New Roman" w:cs="Times New Roman"/>
          <w:szCs w:val="24"/>
          <w:lang w:eastAsia="pl-PL"/>
        </w:rPr>
        <w:br/>
        <w:t>w związku z przetwarzaniem danych osobowych i w sprawie swobodnego przepływu takich danych oraz uchylenia dyrektywy 95/46/WE (ogólne rozporządzenie o ochronie danych) (Dz. Urz. UE L 119 z 04.05.2016, str. 1), dalej „RODO”, informuję, że:</w:t>
      </w:r>
    </w:p>
    <w:p w14:paraId="41B43A4F" w14:textId="424A7CEC" w:rsidR="00023E80" w:rsidRDefault="00023E80" w:rsidP="00023E80">
      <w:pPr>
        <w:pStyle w:val="Akapitzlist"/>
        <w:widowControl/>
        <w:numPr>
          <w:ilvl w:val="1"/>
          <w:numId w:val="15"/>
        </w:numPr>
        <w:tabs>
          <w:tab w:val="left" w:pos="851"/>
        </w:tabs>
        <w:autoSpaceDN w:val="0"/>
        <w:spacing w:line="288" w:lineRule="auto"/>
        <w:ind w:left="851" w:hanging="425"/>
        <w:contextualSpacing w:val="0"/>
        <w:jc w:val="both"/>
        <w:rPr>
          <w:rFonts w:eastAsia="Times New Roman" w:cs="Times New Roman"/>
          <w:szCs w:val="24"/>
          <w:lang w:eastAsia="pl-PL"/>
        </w:rPr>
      </w:pPr>
      <w:r>
        <w:rPr>
          <w:rFonts w:eastAsia="Times New Roman" w:cs="Times New Roman"/>
          <w:szCs w:val="24"/>
          <w:lang w:eastAsia="pl-PL"/>
        </w:rPr>
        <w:t xml:space="preserve">Administratorem Pana/i danych osobowych jest </w:t>
      </w:r>
      <w:r w:rsidR="002F4FD8" w:rsidRPr="002F4FD8">
        <w:rPr>
          <w:rFonts w:eastAsia="Times New Roman" w:cs="Times New Roman"/>
          <w:iCs/>
        </w:rPr>
        <w:t>Szkoł</w:t>
      </w:r>
      <w:r w:rsidR="002F4FD8">
        <w:rPr>
          <w:rFonts w:eastAsia="Times New Roman" w:cs="Times New Roman"/>
          <w:iCs/>
        </w:rPr>
        <w:t>a</w:t>
      </w:r>
      <w:r w:rsidR="002F4FD8" w:rsidRPr="002F4FD8">
        <w:rPr>
          <w:rFonts w:eastAsia="Times New Roman" w:cs="Times New Roman"/>
          <w:iCs/>
        </w:rPr>
        <w:t xml:space="preserve"> Podstawow</w:t>
      </w:r>
      <w:r w:rsidR="002F4FD8">
        <w:rPr>
          <w:rFonts w:eastAsia="Times New Roman" w:cs="Times New Roman"/>
          <w:iCs/>
        </w:rPr>
        <w:t>a</w:t>
      </w:r>
      <w:r w:rsidR="002F4FD8" w:rsidRPr="002F4FD8">
        <w:rPr>
          <w:rFonts w:eastAsia="Times New Roman" w:cs="Times New Roman"/>
          <w:iCs/>
        </w:rPr>
        <w:t xml:space="preserve"> im. Orła Białego w Kurowicach</w:t>
      </w:r>
      <w:r w:rsidRPr="002F4FD8">
        <w:rPr>
          <w:rFonts w:eastAsia="Times New Roman" w:cs="Times New Roman"/>
          <w:szCs w:val="24"/>
          <w:lang w:eastAsia="pl-PL"/>
        </w:rPr>
        <w:t xml:space="preserve"> </w:t>
      </w:r>
      <w:r>
        <w:rPr>
          <w:rFonts w:eastAsia="Times New Roman" w:cs="Times New Roman"/>
          <w:szCs w:val="24"/>
          <w:lang w:eastAsia="pl-PL"/>
        </w:rPr>
        <w:t>reprezentowan</w:t>
      </w:r>
      <w:r w:rsidR="002F4FD8">
        <w:rPr>
          <w:rFonts w:eastAsia="Times New Roman" w:cs="Times New Roman"/>
          <w:szCs w:val="24"/>
          <w:lang w:eastAsia="pl-PL"/>
        </w:rPr>
        <w:t>a</w:t>
      </w:r>
      <w:r>
        <w:rPr>
          <w:rFonts w:eastAsia="Times New Roman" w:cs="Times New Roman"/>
          <w:szCs w:val="24"/>
          <w:lang w:eastAsia="pl-PL"/>
        </w:rPr>
        <w:t xml:space="preserve"> przez Dyrektor </w:t>
      </w:r>
      <w:r w:rsidR="002F4FD8">
        <w:rPr>
          <w:rFonts w:eastAsia="Times New Roman" w:cs="Times New Roman"/>
          <w:szCs w:val="24"/>
          <w:lang w:eastAsia="pl-PL"/>
        </w:rPr>
        <w:t>Justynę Górecką</w:t>
      </w:r>
      <w:r>
        <w:rPr>
          <w:rFonts w:eastAsia="Times New Roman" w:cs="Times New Roman"/>
          <w:szCs w:val="24"/>
          <w:lang w:eastAsia="pl-PL"/>
        </w:rPr>
        <w:t xml:space="preserve"> z siedzibą: </w:t>
      </w:r>
      <w:r w:rsidR="002F4FD8" w:rsidRPr="002F4FD8">
        <w:rPr>
          <w:rFonts w:eastAsia="Times New Roman" w:cs="Times New Roman"/>
          <w:iCs/>
        </w:rPr>
        <w:t>Szkoł</w:t>
      </w:r>
      <w:r w:rsidR="002F4FD8">
        <w:rPr>
          <w:rFonts w:eastAsia="Times New Roman" w:cs="Times New Roman"/>
          <w:iCs/>
        </w:rPr>
        <w:t>a</w:t>
      </w:r>
      <w:r w:rsidR="002F4FD8" w:rsidRPr="002F4FD8">
        <w:rPr>
          <w:rFonts w:eastAsia="Times New Roman" w:cs="Times New Roman"/>
          <w:iCs/>
        </w:rPr>
        <w:t xml:space="preserve"> Podstawow</w:t>
      </w:r>
      <w:r w:rsidR="002F4FD8">
        <w:rPr>
          <w:rFonts w:eastAsia="Times New Roman" w:cs="Times New Roman"/>
          <w:iCs/>
        </w:rPr>
        <w:t>a</w:t>
      </w:r>
      <w:r w:rsidR="002F4FD8" w:rsidRPr="002F4FD8">
        <w:rPr>
          <w:rFonts w:eastAsia="Times New Roman" w:cs="Times New Roman"/>
          <w:iCs/>
        </w:rPr>
        <w:t xml:space="preserve"> im. Orła Białego w Kurowicach</w:t>
      </w:r>
      <w:r>
        <w:rPr>
          <w:rFonts w:eastAsia="Times New Roman" w:cs="Times New Roman"/>
          <w:szCs w:val="24"/>
          <w:lang w:eastAsia="pl-PL"/>
        </w:rPr>
        <w:t xml:space="preserve">, </w:t>
      </w:r>
      <w:r w:rsidR="002F4FD8">
        <w:rPr>
          <w:rFonts w:eastAsia="Times New Roman" w:cs="Times New Roman"/>
          <w:szCs w:val="24"/>
          <w:lang w:eastAsia="pl-PL"/>
        </w:rPr>
        <w:t xml:space="preserve">Kurowice </w:t>
      </w:r>
      <w:r>
        <w:rPr>
          <w:rFonts w:eastAsia="Times New Roman" w:cs="Times New Roman"/>
          <w:szCs w:val="24"/>
          <w:lang w:eastAsia="pl-PL"/>
        </w:rPr>
        <w:t xml:space="preserve">ul. Szkolna </w:t>
      </w:r>
      <w:r w:rsidR="002F4FD8">
        <w:rPr>
          <w:rFonts w:eastAsia="Times New Roman" w:cs="Times New Roman"/>
          <w:szCs w:val="24"/>
          <w:lang w:eastAsia="pl-PL"/>
        </w:rPr>
        <w:t>1</w:t>
      </w:r>
      <w:r>
        <w:rPr>
          <w:rFonts w:eastAsia="Times New Roman" w:cs="Times New Roman"/>
          <w:szCs w:val="24"/>
          <w:lang w:eastAsia="pl-PL"/>
        </w:rPr>
        <w:t>,</w:t>
      </w:r>
      <w:r w:rsidR="002F4FD8">
        <w:rPr>
          <w:rFonts w:eastAsia="Times New Roman" w:cs="Times New Roman"/>
          <w:szCs w:val="24"/>
          <w:lang w:eastAsia="pl-PL"/>
        </w:rPr>
        <w:t xml:space="preserve"> </w:t>
      </w:r>
      <w:r>
        <w:rPr>
          <w:rFonts w:eastAsia="Times New Roman" w:cs="Times New Roman"/>
          <w:szCs w:val="24"/>
          <w:lang w:eastAsia="pl-PL"/>
        </w:rPr>
        <w:t>95-006 Brójce.</w:t>
      </w:r>
    </w:p>
    <w:p w14:paraId="3A2DC7C9" w14:textId="5DA95B21" w:rsidR="00023E80" w:rsidRDefault="00023E80" w:rsidP="00023E80">
      <w:pPr>
        <w:pStyle w:val="Akapitzlist"/>
        <w:widowControl/>
        <w:numPr>
          <w:ilvl w:val="1"/>
          <w:numId w:val="15"/>
        </w:numPr>
        <w:tabs>
          <w:tab w:val="left" w:pos="567"/>
          <w:tab w:val="left" w:pos="851"/>
        </w:tabs>
        <w:autoSpaceDN w:val="0"/>
        <w:spacing w:line="288" w:lineRule="auto"/>
        <w:ind w:left="850" w:hanging="425"/>
        <w:contextualSpacing w:val="0"/>
        <w:jc w:val="both"/>
      </w:pPr>
      <w:r>
        <w:rPr>
          <w:rFonts w:eastAsia="Times New Roman" w:cs="Times New Roman"/>
          <w:szCs w:val="24"/>
          <w:lang w:eastAsia="pl-PL"/>
        </w:rPr>
        <w:t xml:space="preserve">Administrator wyznaczył inspektora ochrony danych, można się̨ z nim kontaktować: </w:t>
      </w:r>
      <w:r w:rsidRPr="00023E80">
        <w:rPr>
          <w:rFonts w:cs="Times New Roman"/>
          <w:color w:val="0000FF"/>
          <w:kern w:val="0"/>
          <w:u w:val="single" w:color="0000FF"/>
        </w:rPr>
        <w:t>kontakt@iszd.pl</w:t>
      </w:r>
      <w:r>
        <w:rPr>
          <w:rFonts w:asciiTheme="minorHAnsi" w:hAnsiTheme="minorHAnsi" w:cstheme="minorHAnsi"/>
          <w:kern w:val="0"/>
        </w:rPr>
        <w:t xml:space="preserve">  </w:t>
      </w:r>
      <w:r>
        <w:rPr>
          <w:rFonts w:cs="Times New Roman"/>
          <w:szCs w:val="24"/>
        </w:rPr>
        <w:t>lub pisemnie na adres administratora.</w:t>
      </w:r>
    </w:p>
    <w:p w14:paraId="095630C1" w14:textId="77777777" w:rsidR="00023E80" w:rsidRDefault="00023E80" w:rsidP="00023E80">
      <w:pPr>
        <w:pStyle w:val="Akapitzlist"/>
        <w:widowControl/>
        <w:numPr>
          <w:ilvl w:val="1"/>
          <w:numId w:val="15"/>
        </w:numPr>
        <w:tabs>
          <w:tab w:val="left" w:pos="567"/>
          <w:tab w:val="left" w:pos="851"/>
        </w:tabs>
        <w:autoSpaceDN w:val="0"/>
        <w:spacing w:line="288" w:lineRule="auto"/>
        <w:ind w:left="850" w:hanging="425"/>
        <w:contextualSpacing w:val="0"/>
        <w:jc w:val="both"/>
        <w:rPr>
          <w:rFonts w:eastAsia="Times New Roman" w:cs="Times New Roman"/>
          <w:szCs w:val="24"/>
        </w:rPr>
      </w:pPr>
      <w:r>
        <w:rPr>
          <w:rFonts w:eastAsia="Times New Roman" w:cs="Times New Roman"/>
          <w:szCs w:val="24"/>
        </w:rPr>
        <w:t>Dane osobowe Wykonawcy będą przetwarzane na podstawie art. 6 ust. 1 lit. c RODO w celu związanym z przedmiotowym postępowaniem o udzielenie ww. zamówienia publicznego</w:t>
      </w:r>
    </w:p>
    <w:p w14:paraId="4A992192" w14:textId="09BCF946" w:rsidR="00023E80" w:rsidRDefault="00023E80" w:rsidP="00023E80">
      <w:pPr>
        <w:pStyle w:val="Akapitzlist"/>
        <w:widowControl/>
        <w:numPr>
          <w:ilvl w:val="1"/>
          <w:numId w:val="15"/>
        </w:numPr>
        <w:tabs>
          <w:tab w:val="left" w:pos="567"/>
          <w:tab w:val="left" w:pos="851"/>
        </w:tabs>
        <w:autoSpaceDN w:val="0"/>
        <w:spacing w:line="288" w:lineRule="auto"/>
        <w:ind w:left="850" w:hanging="425"/>
        <w:contextualSpacing w:val="0"/>
        <w:jc w:val="both"/>
      </w:pPr>
      <w:r>
        <w:rPr>
          <w:rFonts w:cs="Times New Roman"/>
          <w:szCs w:val="24"/>
        </w:rPr>
        <w:t>Odbiorcami Pani/Pana danych osobowych będą̨ osoby lub podmioty, którym udostępniona zostanie dokumentacja postępowania w oparciu o ustawę̨ z dnia 11 września 2019 r. – Prawo zamówień́ publicznych (Dz.U. 202</w:t>
      </w:r>
      <w:r w:rsidR="00CE1987">
        <w:rPr>
          <w:rFonts w:cs="Times New Roman"/>
          <w:szCs w:val="24"/>
        </w:rPr>
        <w:t>4</w:t>
      </w:r>
      <w:r>
        <w:rPr>
          <w:rFonts w:cs="Times New Roman"/>
          <w:szCs w:val="24"/>
        </w:rPr>
        <w:t xml:space="preserve"> poz. </w:t>
      </w:r>
      <w:r w:rsidR="00CE1987">
        <w:rPr>
          <w:rFonts w:cs="Times New Roman"/>
          <w:szCs w:val="24"/>
        </w:rPr>
        <w:t xml:space="preserve">1320 </w:t>
      </w:r>
      <w:r>
        <w:rPr>
          <w:rFonts w:cs="Times New Roman"/>
          <w:szCs w:val="24"/>
        </w:rPr>
        <w:t>t.j.), a także</w:t>
      </w:r>
      <w:r>
        <w:rPr>
          <w:rFonts w:cs="Times New Roman"/>
          <w:szCs w:val="24"/>
        </w:rPr>
        <w:br/>
        <w:t>w oparciu o przepisy ustawy o dostępie do informacji publicznej (</w:t>
      </w:r>
      <w:r>
        <w:rPr>
          <w:rStyle w:val="ng-binding"/>
          <w:rFonts w:cs="Times New Roman"/>
          <w:szCs w:val="24"/>
        </w:rPr>
        <w:t>Dz.U.2022.902 t.j.)</w:t>
      </w:r>
    </w:p>
    <w:p w14:paraId="6FA9C67D" w14:textId="77777777" w:rsidR="00023E80" w:rsidRDefault="00023E80" w:rsidP="00023E80">
      <w:pPr>
        <w:pStyle w:val="Akapitzlist"/>
        <w:widowControl/>
        <w:numPr>
          <w:ilvl w:val="1"/>
          <w:numId w:val="15"/>
        </w:numPr>
        <w:tabs>
          <w:tab w:val="left" w:pos="851"/>
        </w:tabs>
        <w:autoSpaceDN w:val="0"/>
        <w:spacing w:line="288" w:lineRule="auto"/>
        <w:ind w:left="850" w:hanging="425"/>
        <w:contextualSpacing w:val="0"/>
        <w:jc w:val="both"/>
      </w:pPr>
      <w:r>
        <w:rPr>
          <w:rFonts w:cs="Times New Roman"/>
          <w:szCs w:val="24"/>
        </w:rPr>
        <w:lastRenderedPageBreak/>
        <w:t>Dane osobowe będą̨ przechowywane przez okres zgodny z ustawą z dnia 14.07.1983 r. o narodowym zasobie archiwalnym i archiwach (</w:t>
      </w:r>
      <w:r>
        <w:rPr>
          <w:rStyle w:val="ng-binding"/>
          <w:rFonts w:cs="Times New Roman"/>
          <w:szCs w:val="24"/>
        </w:rPr>
        <w:t>Dz.U.2020.164 t.j.)</w:t>
      </w:r>
      <w:r>
        <w:rPr>
          <w:rFonts w:eastAsia="Times New Roman" w:cs="Times New Roman"/>
          <w:szCs w:val="24"/>
          <w:lang w:eastAsia="pl-PL"/>
        </w:rPr>
        <w:t xml:space="preserve"> o</w:t>
      </w:r>
      <w:r>
        <w:rPr>
          <w:rFonts w:cs="Times New Roman"/>
          <w:szCs w:val="24"/>
        </w:rPr>
        <w:t>raz zgodnie z art. 78 ustawy Pzp tj. 4 lata.</w:t>
      </w:r>
    </w:p>
    <w:p w14:paraId="5F308B31" w14:textId="77777777" w:rsidR="00023E80" w:rsidRDefault="00023E80" w:rsidP="00023E80">
      <w:pPr>
        <w:pStyle w:val="Akapitzlist"/>
        <w:widowControl/>
        <w:numPr>
          <w:ilvl w:val="1"/>
          <w:numId w:val="15"/>
        </w:numPr>
        <w:tabs>
          <w:tab w:val="left" w:pos="851"/>
        </w:tabs>
        <w:autoSpaceDN w:val="0"/>
        <w:spacing w:line="288" w:lineRule="auto"/>
        <w:ind w:left="850" w:hanging="425"/>
        <w:contextualSpacing w:val="0"/>
        <w:jc w:val="both"/>
        <w:rPr>
          <w:rFonts w:cs="Times New Roman"/>
          <w:szCs w:val="24"/>
        </w:rPr>
      </w:pPr>
      <w:r>
        <w:rPr>
          <w:rFonts w:cs="Times New Roman"/>
          <w:szCs w:val="24"/>
        </w:rPr>
        <w:t>Obowiązek podania danych osobowych bezpośrednio dotyczących Pani/Pana jest wymogiem ustawowym określonym w przepisach ustawy Pzp, związanym</w:t>
      </w:r>
      <w:r>
        <w:rPr>
          <w:rFonts w:cs="Times New Roman"/>
          <w:szCs w:val="24"/>
        </w:rPr>
        <w:br/>
        <w:t>z udziałem w postępowaniu o udzielenie zamówienia publicznego; konsekwencje niepodania określonych danych wynikają̨ z ustawy Pzp;</w:t>
      </w:r>
    </w:p>
    <w:p w14:paraId="6458B249" w14:textId="77777777" w:rsidR="00023E80" w:rsidRDefault="00023E80" w:rsidP="00023E80">
      <w:pPr>
        <w:pStyle w:val="Akapitzlist"/>
        <w:widowControl/>
        <w:numPr>
          <w:ilvl w:val="1"/>
          <w:numId w:val="15"/>
        </w:numPr>
        <w:tabs>
          <w:tab w:val="left" w:pos="851"/>
        </w:tabs>
        <w:autoSpaceDN w:val="0"/>
        <w:spacing w:line="288" w:lineRule="auto"/>
        <w:ind w:left="850" w:hanging="425"/>
        <w:contextualSpacing w:val="0"/>
        <w:jc w:val="both"/>
        <w:rPr>
          <w:rFonts w:eastAsia="Times New Roman" w:cs="Times New Roman"/>
          <w:szCs w:val="24"/>
          <w:lang w:eastAsia="pl-PL"/>
        </w:rPr>
      </w:pPr>
      <w:r>
        <w:rPr>
          <w:rFonts w:eastAsia="Times New Roman" w:cs="Times New Roman"/>
          <w:szCs w:val="24"/>
          <w:lang w:eastAsia="pl-PL"/>
        </w:rPr>
        <w:t>Posiada Pani/Pan:</w:t>
      </w:r>
    </w:p>
    <w:p w14:paraId="39BC9268" w14:textId="77777777" w:rsidR="00023E80" w:rsidRDefault="00023E80" w:rsidP="00023E80">
      <w:pPr>
        <w:pStyle w:val="Akapitzlist"/>
        <w:widowControl/>
        <w:numPr>
          <w:ilvl w:val="1"/>
          <w:numId w:val="13"/>
        </w:numPr>
        <w:tabs>
          <w:tab w:val="left" w:pos="993"/>
        </w:tabs>
        <w:autoSpaceDN w:val="0"/>
        <w:spacing w:line="288" w:lineRule="auto"/>
        <w:contextualSpacing w:val="0"/>
        <w:jc w:val="both"/>
        <w:rPr>
          <w:rFonts w:eastAsia="Times New Roman" w:cs="Times New Roman"/>
          <w:szCs w:val="24"/>
          <w:lang w:eastAsia="pl-PL"/>
        </w:rPr>
      </w:pPr>
      <w:r>
        <w:rPr>
          <w:rFonts w:eastAsia="Times New Roman" w:cs="Times New Roman"/>
          <w:szCs w:val="24"/>
          <w:lang w:eastAsia="pl-PL"/>
        </w:rPr>
        <w:t>na podstawie art. 15 RODO prawo dostępu do danych osobowych Pani/Pana dotyczących;</w:t>
      </w:r>
    </w:p>
    <w:p w14:paraId="12496B3D" w14:textId="77777777" w:rsidR="00023E80" w:rsidRDefault="00023E80" w:rsidP="00023E80">
      <w:pPr>
        <w:pStyle w:val="Akapitzlist"/>
        <w:widowControl/>
        <w:numPr>
          <w:ilvl w:val="1"/>
          <w:numId w:val="13"/>
        </w:numPr>
        <w:tabs>
          <w:tab w:val="left" w:pos="993"/>
        </w:tabs>
        <w:autoSpaceDN w:val="0"/>
        <w:spacing w:line="288" w:lineRule="auto"/>
        <w:contextualSpacing w:val="0"/>
        <w:jc w:val="both"/>
        <w:rPr>
          <w:rFonts w:eastAsia="Times New Roman" w:cs="Times New Roman"/>
          <w:szCs w:val="24"/>
          <w:lang w:eastAsia="pl-PL"/>
        </w:rPr>
      </w:pPr>
      <w:r>
        <w:rPr>
          <w:rFonts w:eastAsia="Times New Roman" w:cs="Times New Roman"/>
          <w:szCs w:val="24"/>
          <w:lang w:eastAsia="pl-PL"/>
        </w:rPr>
        <w:t>na podstawie art. 16 RODO prawo do sprostowania Pani/Pana danych osobowych</w:t>
      </w:r>
    </w:p>
    <w:p w14:paraId="25A3B344" w14:textId="77777777" w:rsidR="00023E80" w:rsidRDefault="00023E80" w:rsidP="00023E80">
      <w:pPr>
        <w:pStyle w:val="Akapitzlist"/>
        <w:widowControl/>
        <w:numPr>
          <w:ilvl w:val="1"/>
          <w:numId w:val="13"/>
        </w:numPr>
        <w:tabs>
          <w:tab w:val="left" w:pos="993"/>
        </w:tabs>
        <w:autoSpaceDN w:val="0"/>
        <w:spacing w:line="288" w:lineRule="auto"/>
        <w:contextualSpacing w:val="0"/>
        <w:jc w:val="both"/>
        <w:rPr>
          <w:rFonts w:eastAsia="Times New Roman" w:cs="Times New Roman"/>
          <w:szCs w:val="24"/>
          <w:lang w:eastAsia="pl-PL"/>
        </w:rPr>
      </w:pPr>
      <w:r>
        <w:rPr>
          <w:rFonts w:eastAsia="Times New Roman" w:cs="Times New Roman"/>
          <w:szCs w:val="24"/>
          <w:lang w:eastAsia="pl-PL"/>
        </w:rPr>
        <w:t>na podstawie art. 18 RODO prawo żądania od administratora ograniczenia przetwarzania danych osobowych z zastrzeżeniem przypadków, o których mowa</w:t>
      </w:r>
      <w:r>
        <w:rPr>
          <w:rFonts w:eastAsia="Times New Roman" w:cs="Times New Roman"/>
          <w:szCs w:val="24"/>
          <w:lang w:eastAsia="pl-PL"/>
        </w:rPr>
        <w:br/>
        <w:t>w art. 18 ust. 2 RODO;</w:t>
      </w:r>
    </w:p>
    <w:p w14:paraId="142102B6" w14:textId="77777777" w:rsidR="00023E80" w:rsidRDefault="00023E80" w:rsidP="00023E80">
      <w:pPr>
        <w:pStyle w:val="Akapitzlist"/>
        <w:widowControl/>
        <w:numPr>
          <w:ilvl w:val="1"/>
          <w:numId w:val="13"/>
        </w:numPr>
        <w:tabs>
          <w:tab w:val="left" w:pos="993"/>
        </w:tabs>
        <w:autoSpaceDN w:val="0"/>
        <w:spacing w:line="288" w:lineRule="auto"/>
        <w:contextualSpacing w:val="0"/>
        <w:jc w:val="both"/>
        <w:rPr>
          <w:rFonts w:eastAsia="Times New Roman" w:cs="Times New Roman"/>
          <w:szCs w:val="24"/>
          <w:lang w:eastAsia="pl-PL"/>
        </w:rPr>
      </w:pPr>
      <w:r>
        <w:rPr>
          <w:rFonts w:eastAsia="Times New Roman" w:cs="Times New Roman"/>
          <w:szCs w:val="24"/>
          <w:lang w:eastAsia="pl-PL"/>
        </w:rPr>
        <w:t>prawo do wniesienia skargi do Prezesa Urzędu Ochrony Danych Osobowych, gdy uzna Pani/Pan, że przetwarzanie danych osobowych Pani/Pana dotyczących narusza przepisy RODO;</w:t>
      </w:r>
    </w:p>
    <w:p w14:paraId="5171ACC6" w14:textId="77777777" w:rsidR="00023E80" w:rsidRPr="00B34119" w:rsidRDefault="00023E80" w:rsidP="00023E80">
      <w:pPr>
        <w:pStyle w:val="Akapitzlist"/>
        <w:widowControl/>
        <w:numPr>
          <w:ilvl w:val="1"/>
          <w:numId w:val="13"/>
        </w:numPr>
        <w:tabs>
          <w:tab w:val="left" w:pos="993"/>
        </w:tabs>
        <w:autoSpaceDN w:val="0"/>
        <w:spacing w:line="288" w:lineRule="auto"/>
        <w:ind w:left="709"/>
        <w:contextualSpacing w:val="0"/>
        <w:jc w:val="both"/>
        <w:rPr>
          <w:rFonts w:eastAsia="Times New Roman" w:cs="Times New Roman"/>
          <w:szCs w:val="24"/>
          <w:lang w:eastAsia="pl-PL"/>
        </w:rPr>
      </w:pPr>
      <w:r w:rsidRPr="00B34119">
        <w:rPr>
          <w:rFonts w:eastAsia="Times New Roman" w:cs="Times New Roman"/>
          <w:szCs w:val="24"/>
          <w:lang w:eastAsia="pl-PL"/>
        </w:rPr>
        <w:t>nie przysługuje Pani/Panu: w związku z art. 17 ust. 3 lit. b, d lub e RODO prawo do usunięcia danych osobowych; prawo do przenoszenia danych osobowych, o którym mowa w art. 20 RODO;</w:t>
      </w:r>
    </w:p>
    <w:p w14:paraId="10FE0BAA" w14:textId="77777777" w:rsidR="00023E80" w:rsidRDefault="00023E80" w:rsidP="00023E80">
      <w:pPr>
        <w:pStyle w:val="Akapitzlist"/>
        <w:widowControl/>
        <w:numPr>
          <w:ilvl w:val="1"/>
          <w:numId w:val="13"/>
        </w:numPr>
        <w:tabs>
          <w:tab w:val="left" w:pos="993"/>
        </w:tabs>
        <w:autoSpaceDN w:val="0"/>
        <w:spacing w:line="288" w:lineRule="auto"/>
        <w:ind w:left="709" w:hanging="16"/>
        <w:contextualSpacing w:val="0"/>
        <w:jc w:val="both"/>
        <w:rPr>
          <w:rFonts w:cs="Times New Roman"/>
          <w:szCs w:val="24"/>
        </w:rPr>
      </w:pPr>
      <w:r>
        <w:rPr>
          <w:rFonts w:cs="Times New Roman"/>
          <w:szCs w:val="24"/>
        </w:rPr>
        <w:t>Przysługuje Państwu prawo wniesienia skargi do organu nadzorczego właściwego w sprawach ochrony danych osobowych na niezgodne z RODO przetwarzanie Państwa danych osobowych przez Administratora. Prezes Urzędu Ochrony Danych Osobowych (PUODO), ul. Stawki 2, 00-193 Warszawa;</w:t>
      </w:r>
    </w:p>
    <w:p w14:paraId="7D12232A" w14:textId="77777777" w:rsidR="00023E80" w:rsidRDefault="00023E80" w:rsidP="00023E80">
      <w:pPr>
        <w:pStyle w:val="Akapitzlist"/>
        <w:widowControl/>
        <w:numPr>
          <w:ilvl w:val="1"/>
          <w:numId w:val="13"/>
        </w:numPr>
        <w:tabs>
          <w:tab w:val="left" w:pos="993"/>
        </w:tabs>
        <w:autoSpaceDN w:val="0"/>
        <w:spacing w:line="288" w:lineRule="auto"/>
        <w:ind w:left="709" w:hanging="16"/>
        <w:contextualSpacing w:val="0"/>
        <w:jc w:val="both"/>
        <w:rPr>
          <w:rFonts w:cs="Times New Roman"/>
          <w:szCs w:val="24"/>
        </w:rPr>
      </w:pPr>
      <w:r>
        <w:rPr>
          <w:rFonts w:cs="Times New Roman"/>
          <w:szCs w:val="24"/>
        </w:rPr>
        <w:t>Pani/Pana dane nie są przekazywane do Państwa trzeciego, organizacji międzynarodowej, nie będą profilowane.</w:t>
      </w:r>
    </w:p>
    <w:p w14:paraId="3BDBFB1E" w14:textId="77777777" w:rsidR="00023E80" w:rsidRDefault="00023E80" w:rsidP="00023E80">
      <w:pPr>
        <w:pStyle w:val="Akapitzlist"/>
        <w:widowControl/>
        <w:numPr>
          <w:ilvl w:val="1"/>
          <w:numId w:val="15"/>
        </w:numPr>
        <w:tabs>
          <w:tab w:val="left" w:pos="851"/>
        </w:tabs>
        <w:autoSpaceDN w:val="0"/>
        <w:spacing w:line="288" w:lineRule="auto"/>
        <w:ind w:left="851" w:hanging="425"/>
        <w:contextualSpacing w:val="0"/>
        <w:jc w:val="both"/>
        <w:rPr>
          <w:rFonts w:eastAsia="Times New Roman" w:cs="Times New Roman"/>
          <w:szCs w:val="24"/>
          <w:lang w:eastAsia="pl-PL"/>
        </w:rPr>
      </w:pPr>
      <w:r>
        <w:rPr>
          <w:rFonts w:eastAsia="Times New Roman" w:cs="Times New Roman"/>
          <w:szCs w:val="24"/>
          <w:lang w:eastAsia="pl-PL"/>
        </w:rPr>
        <w:t>W odniesieniu do Pani/Pana danych osobowych decyzje nie będą podejmowane</w:t>
      </w:r>
      <w:r>
        <w:rPr>
          <w:rFonts w:eastAsia="Times New Roman" w:cs="Times New Roman"/>
          <w:szCs w:val="24"/>
          <w:lang w:eastAsia="pl-PL"/>
        </w:rPr>
        <w:br/>
        <w:t>w sposób zautomatyzowany, stosowanie do art. 22 RODO</w:t>
      </w:r>
    </w:p>
    <w:p w14:paraId="013D874B" w14:textId="77777777" w:rsidR="00023E80" w:rsidRDefault="00023E80" w:rsidP="00023E80">
      <w:pPr>
        <w:pStyle w:val="Akapitzlist"/>
        <w:widowControl/>
        <w:numPr>
          <w:ilvl w:val="1"/>
          <w:numId w:val="15"/>
        </w:numPr>
        <w:tabs>
          <w:tab w:val="left" w:pos="851"/>
        </w:tabs>
        <w:autoSpaceDN w:val="0"/>
        <w:spacing w:line="288" w:lineRule="auto"/>
        <w:ind w:left="850" w:hanging="425"/>
        <w:contextualSpacing w:val="0"/>
        <w:jc w:val="both"/>
        <w:rPr>
          <w:rFonts w:eastAsia="Times New Roman" w:cs="Times New Roman"/>
          <w:szCs w:val="24"/>
          <w:lang w:eastAsia="pl-PL"/>
        </w:rPr>
      </w:pPr>
      <w:r>
        <w:rPr>
          <w:rFonts w:eastAsia="Times New Roman" w:cs="Times New Roman"/>
          <w:szCs w:val="24"/>
          <w:lang w:eastAsia="pl-PL"/>
        </w:rPr>
        <w:t>Pani/Pana dane osobowe będą przechowywane, zgodnie z art. 97 ust. 1 ustawy Pzp, przez okres 4 lat od dnia zakończenia postępowania o udzielenie zamówienia,</w:t>
      </w:r>
      <w:r>
        <w:rPr>
          <w:rFonts w:eastAsia="Times New Roman" w:cs="Times New Roman"/>
          <w:szCs w:val="24"/>
          <w:lang w:eastAsia="pl-PL"/>
        </w:rPr>
        <w:br/>
        <w:t>a jeżeli czas trwania umowy przekracza 4 lata, okres przechowywania obejmuje cały czas trwania umowy</w:t>
      </w:r>
    </w:p>
    <w:p w14:paraId="307BF01C" w14:textId="77777777" w:rsidR="00023E80" w:rsidRDefault="00023E80" w:rsidP="00023E80">
      <w:pPr>
        <w:pStyle w:val="Akapitzlist"/>
        <w:widowControl/>
        <w:numPr>
          <w:ilvl w:val="1"/>
          <w:numId w:val="15"/>
        </w:numPr>
        <w:tabs>
          <w:tab w:val="left" w:pos="993"/>
        </w:tabs>
        <w:autoSpaceDN w:val="0"/>
        <w:spacing w:line="288" w:lineRule="auto"/>
        <w:ind w:left="851" w:hanging="360"/>
        <w:contextualSpacing w:val="0"/>
        <w:jc w:val="both"/>
      </w:pPr>
      <w:r>
        <w:rPr>
          <w:rFonts w:eastAsia="Times New Roman" w:cs="Times New Roman"/>
          <w:szCs w:val="24"/>
          <w:lang w:eastAsia="pl-PL"/>
        </w:rPr>
        <w:t xml:space="preserve">Inne informacje: </w:t>
      </w:r>
      <w:r>
        <w:rPr>
          <w:rFonts w:cs="Times New Roman"/>
          <w:szCs w:val="24"/>
        </w:rPr>
        <w:t>Skorzystanie przez osobę, której dane osobowe dotyczą,</w:t>
      </w:r>
      <w:r>
        <w:rPr>
          <w:rFonts w:cs="Times New Roman"/>
          <w:szCs w:val="24"/>
        </w:rPr>
        <w:br/>
        <w:t>z uprawnienia do sprostowania lub uzupełnienia, o którym mowa w art. 16 rozporządzenia 2016/679, nie może skutkować zmianą wyniku postępowania</w:t>
      </w:r>
      <w:r>
        <w:rPr>
          <w:rFonts w:cs="Times New Roman"/>
          <w:szCs w:val="24"/>
        </w:rPr>
        <w:br/>
        <w:t>o udzielenie zamówienia ani zmianą postanowień umowy w sprawie zamówienia publicznego w zakresie niezgodnym z ustawą. W postępowaniu o udzielenie zamówienia zgłoszenie żądania ograniczenia przetwarzania, o którym mowa w art. 18 ust. 1 rozporządzenia 2016/679, nie ogranicza przetwarzania danych osobowych do czasu zakończenia tego postępowania.</w:t>
      </w:r>
    </w:p>
    <w:p w14:paraId="1DB72DEE" w14:textId="77777777" w:rsidR="00023E80" w:rsidRDefault="00023E80" w:rsidP="00023E80">
      <w:pPr>
        <w:pStyle w:val="Akapitzlist"/>
        <w:widowControl/>
        <w:numPr>
          <w:ilvl w:val="0"/>
          <w:numId w:val="15"/>
        </w:numPr>
        <w:autoSpaceDN w:val="0"/>
        <w:spacing w:line="288" w:lineRule="auto"/>
        <w:contextualSpacing w:val="0"/>
        <w:jc w:val="both"/>
        <w:rPr>
          <w:rFonts w:eastAsia="Times New Roman" w:cs="Times New Roman"/>
          <w:vanish/>
          <w:szCs w:val="24"/>
          <w:lang w:eastAsia="pl-PL"/>
        </w:rPr>
      </w:pPr>
    </w:p>
    <w:p w14:paraId="1769B494" w14:textId="77777777" w:rsidR="00023E80" w:rsidRDefault="00023E80" w:rsidP="00023E80">
      <w:pPr>
        <w:pStyle w:val="Akapitzlist"/>
        <w:widowControl/>
        <w:numPr>
          <w:ilvl w:val="0"/>
          <w:numId w:val="15"/>
        </w:numPr>
        <w:autoSpaceDN w:val="0"/>
        <w:spacing w:line="288" w:lineRule="auto"/>
        <w:contextualSpacing w:val="0"/>
        <w:jc w:val="both"/>
        <w:rPr>
          <w:rFonts w:eastAsia="Times New Roman" w:cs="Times New Roman"/>
          <w:vanish/>
          <w:szCs w:val="24"/>
        </w:rPr>
      </w:pPr>
    </w:p>
    <w:p w14:paraId="4D415AEF" w14:textId="77777777" w:rsidR="00023E80" w:rsidRDefault="00023E80" w:rsidP="00023E80">
      <w:pPr>
        <w:pStyle w:val="Akapitzlist"/>
        <w:widowControl/>
        <w:numPr>
          <w:ilvl w:val="0"/>
          <w:numId w:val="15"/>
        </w:numPr>
        <w:tabs>
          <w:tab w:val="left" w:pos="567"/>
        </w:tabs>
        <w:autoSpaceDN w:val="0"/>
        <w:spacing w:line="288" w:lineRule="auto"/>
        <w:ind w:left="567" w:hanging="567"/>
        <w:contextualSpacing w:val="0"/>
        <w:jc w:val="both"/>
        <w:rPr>
          <w:rFonts w:eastAsia="Times New Roman" w:cs="Times New Roman"/>
          <w:szCs w:val="24"/>
        </w:rPr>
      </w:pPr>
      <w:r>
        <w:rPr>
          <w:rFonts w:eastAsia="Times New Roman" w:cs="Times New Roman"/>
          <w:szCs w:val="24"/>
        </w:rPr>
        <w:t xml:space="preserve">Wykonawca jest zobowiązany, w związku z udziałem w przedmiotowym postępowaniu, do wypełnienia wszystkich obowiązków formalno-prawnych wymaganych przez RODO </w:t>
      </w:r>
      <w:r>
        <w:rPr>
          <w:rFonts w:eastAsia="Times New Roman" w:cs="Times New Roman"/>
          <w:szCs w:val="24"/>
        </w:rPr>
        <w:lastRenderedPageBreak/>
        <w:t>i związanych z udziałem w przedmiotowym postępowaniu o udzielenie zamówienia. Do obowiązków tych należą:</w:t>
      </w:r>
    </w:p>
    <w:p w14:paraId="5F4A57C1" w14:textId="77777777" w:rsidR="00023E80" w:rsidRDefault="00023E80" w:rsidP="00023E80">
      <w:pPr>
        <w:pStyle w:val="Akapitzlist"/>
        <w:widowControl/>
        <w:numPr>
          <w:ilvl w:val="1"/>
          <w:numId w:val="15"/>
        </w:numPr>
        <w:tabs>
          <w:tab w:val="left" w:pos="851"/>
        </w:tabs>
        <w:autoSpaceDN w:val="0"/>
        <w:spacing w:line="288" w:lineRule="auto"/>
        <w:ind w:left="851" w:hanging="360"/>
        <w:contextualSpacing w:val="0"/>
        <w:jc w:val="both"/>
        <w:rPr>
          <w:rFonts w:eastAsia="Times New Roman" w:cs="Times New Roman"/>
          <w:szCs w:val="24"/>
        </w:rPr>
      </w:pPr>
      <w:r>
        <w:rPr>
          <w:rFonts w:eastAsia="Times New Roman" w:cs="Times New Roman"/>
          <w:szCs w:val="24"/>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42156FDD" w14:textId="77777777" w:rsidR="00023E80" w:rsidRDefault="00023E80" w:rsidP="00023E80">
      <w:pPr>
        <w:pStyle w:val="Akapitzlist"/>
        <w:widowControl/>
        <w:numPr>
          <w:ilvl w:val="1"/>
          <w:numId w:val="15"/>
        </w:numPr>
        <w:tabs>
          <w:tab w:val="left" w:pos="851"/>
        </w:tabs>
        <w:autoSpaceDN w:val="0"/>
        <w:spacing w:line="288" w:lineRule="auto"/>
        <w:ind w:left="851" w:hanging="360"/>
        <w:contextualSpacing w:val="0"/>
        <w:jc w:val="both"/>
        <w:rPr>
          <w:rFonts w:eastAsia="Times New Roman" w:cs="Times New Roman"/>
          <w:szCs w:val="24"/>
        </w:rPr>
      </w:pPr>
      <w:r>
        <w:rPr>
          <w:rFonts w:eastAsia="Times New Roman" w:cs="Times New Roman"/>
          <w:szCs w:val="24"/>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4B714894" w14:textId="77777777" w:rsidR="00023E80" w:rsidRDefault="00023E80" w:rsidP="00023E80">
      <w:pPr>
        <w:pStyle w:val="Akapitzlist"/>
        <w:widowControl/>
        <w:numPr>
          <w:ilvl w:val="1"/>
          <w:numId w:val="15"/>
        </w:numPr>
        <w:tabs>
          <w:tab w:val="left" w:pos="851"/>
        </w:tabs>
        <w:autoSpaceDN w:val="0"/>
        <w:spacing w:line="288" w:lineRule="auto"/>
        <w:ind w:left="851" w:hanging="360"/>
        <w:contextualSpacing w:val="0"/>
        <w:jc w:val="both"/>
        <w:rPr>
          <w:rFonts w:eastAsia="Times New Roman" w:cs="Times New Roman"/>
          <w:szCs w:val="24"/>
        </w:rPr>
      </w:pPr>
      <w:r>
        <w:rPr>
          <w:rFonts w:eastAsia="Times New Roman" w:cs="Times New Roman"/>
          <w:szCs w:val="24"/>
        </w:rPr>
        <w:t>W celu zapewnienia, że Wykonawca wypełnił ww. obowiązki informacyjne oraz ochrony prawnie uzasadnionych interesów osoby trzeciej, której dane zostały przekazane w związku z udziałem w postępowaniu, Wykonawca składa oświadczenie o wypełnieniu obowiązku informacyjnego w stosunku do pracowników, osób których dane przekazuje Zamawiającemu.</w:t>
      </w:r>
    </w:p>
    <w:p w14:paraId="53FA20B1" w14:textId="77777777" w:rsidR="00023E80" w:rsidRDefault="00023E80" w:rsidP="00023E80">
      <w:pPr>
        <w:pStyle w:val="Akapitzlist"/>
        <w:widowControl/>
        <w:numPr>
          <w:ilvl w:val="1"/>
          <w:numId w:val="15"/>
        </w:numPr>
        <w:tabs>
          <w:tab w:val="left" w:pos="851"/>
        </w:tabs>
        <w:autoSpaceDN w:val="0"/>
        <w:spacing w:line="288" w:lineRule="auto"/>
        <w:ind w:left="851" w:hanging="360"/>
        <w:contextualSpacing w:val="0"/>
        <w:jc w:val="both"/>
        <w:rPr>
          <w:rFonts w:eastAsia="Times New Roman" w:cs="Times New Roman"/>
          <w:szCs w:val="24"/>
        </w:rPr>
      </w:pPr>
      <w:r>
        <w:rPr>
          <w:rFonts w:eastAsia="Times New Roman" w:cs="Times New Roman"/>
          <w:szCs w:val="24"/>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w:t>
      </w:r>
      <w:r>
        <w:rPr>
          <w:rFonts w:eastAsia="Times New Roman" w:cs="Times New Roman"/>
          <w:szCs w:val="24"/>
        </w:rPr>
        <w:br/>
        <w:t>o udzielenie zamówienia.</w:t>
      </w:r>
    </w:p>
    <w:p w14:paraId="3DC518B7" w14:textId="77777777" w:rsidR="00023E80" w:rsidRDefault="00023E80" w:rsidP="00023E80">
      <w:pPr>
        <w:pStyle w:val="Akapitzlist"/>
        <w:widowControl/>
        <w:numPr>
          <w:ilvl w:val="1"/>
          <w:numId w:val="15"/>
        </w:numPr>
        <w:tabs>
          <w:tab w:val="left" w:pos="851"/>
        </w:tabs>
        <w:autoSpaceDN w:val="0"/>
        <w:spacing w:line="288" w:lineRule="auto"/>
        <w:ind w:left="851" w:hanging="360"/>
        <w:contextualSpacing w:val="0"/>
        <w:jc w:val="both"/>
        <w:rPr>
          <w:rFonts w:eastAsia="Times New Roman" w:cs="Times New Roman"/>
          <w:szCs w:val="24"/>
        </w:rPr>
      </w:pPr>
      <w:r>
        <w:rPr>
          <w:rFonts w:eastAsia="Times New Roman" w:cs="Times New Roman"/>
          <w:szCs w:val="24"/>
        </w:rPr>
        <w:t>Skorzystanie przez osobę, której dane osobowe dotyczą, z uprawnienia, o którym mowa w art. 16 RODO (z uprawnienia do sprostowania lub uzupełnienia danych osobowych), nie może naruszać integralności protokołu postępowania oraz jego załączników.</w:t>
      </w:r>
    </w:p>
    <w:p w14:paraId="4D520C55" w14:textId="77777777" w:rsidR="00023E80" w:rsidRDefault="00023E80" w:rsidP="00023E80">
      <w:pPr>
        <w:pStyle w:val="Akapitzlist"/>
        <w:widowControl/>
        <w:numPr>
          <w:ilvl w:val="1"/>
          <w:numId w:val="15"/>
        </w:numPr>
        <w:tabs>
          <w:tab w:val="left" w:pos="851"/>
        </w:tabs>
        <w:autoSpaceDN w:val="0"/>
        <w:spacing w:line="288" w:lineRule="auto"/>
        <w:ind w:left="850" w:hanging="357"/>
        <w:contextualSpacing w:val="0"/>
        <w:jc w:val="both"/>
        <w:rPr>
          <w:rFonts w:eastAsia="Times New Roman" w:cs="Times New Roman"/>
          <w:szCs w:val="24"/>
        </w:rPr>
      </w:pPr>
      <w:r>
        <w:rPr>
          <w:rFonts w:eastAsia="Times New Roman" w:cs="Times New Roman"/>
          <w:szCs w:val="24"/>
        </w:rPr>
        <w:t>W postępowaniu o udzielenie zamówienia zgłoszenie żądania ograniczenia przetwarzania, o którym mowa w art. 18 ust. 1 RODO, nie ogranicza przetwarzania danych osobowych do czasu zakończenia tego postępowania.</w:t>
      </w:r>
    </w:p>
    <w:p w14:paraId="5FAFE946" w14:textId="77777777" w:rsidR="00023E80" w:rsidRDefault="00023E80" w:rsidP="00023E80">
      <w:pPr>
        <w:pStyle w:val="Akapitzlist"/>
        <w:widowControl/>
        <w:numPr>
          <w:ilvl w:val="0"/>
          <w:numId w:val="18"/>
        </w:numPr>
        <w:autoSpaceDN w:val="0"/>
        <w:spacing w:line="288" w:lineRule="auto"/>
        <w:ind w:left="426" w:hanging="426"/>
        <w:contextualSpacing w:val="0"/>
        <w:jc w:val="both"/>
        <w:rPr>
          <w:rFonts w:eastAsia="Times New Roman" w:cs="Times New Roman"/>
          <w:vanish/>
          <w:szCs w:val="24"/>
          <w:lang w:eastAsia="pl-PL"/>
        </w:rPr>
      </w:pPr>
    </w:p>
    <w:p w14:paraId="7A951ECF" w14:textId="77777777" w:rsidR="00023E80" w:rsidRDefault="00023E80" w:rsidP="00023E80">
      <w:pPr>
        <w:pStyle w:val="Akapitzlist"/>
        <w:widowControl/>
        <w:numPr>
          <w:ilvl w:val="0"/>
          <w:numId w:val="16"/>
        </w:numPr>
        <w:autoSpaceDN w:val="0"/>
        <w:spacing w:line="288" w:lineRule="auto"/>
        <w:ind w:left="426" w:hanging="426"/>
        <w:contextualSpacing w:val="0"/>
        <w:jc w:val="both"/>
        <w:rPr>
          <w:rFonts w:eastAsia="Times New Roman" w:cs="Times New Roman"/>
          <w:vanish/>
          <w:szCs w:val="24"/>
        </w:rPr>
      </w:pPr>
    </w:p>
    <w:p w14:paraId="45CBD91E" w14:textId="77777777" w:rsidR="00023E80" w:rsidRDefault="00023E80" w:rsidP="00023E80">
      <w:pPr>
        <w:pStyle w:val="Akapitzlist"/>
        <w:widowControl/>
        <w:numPr>
          <w:ilvl w:val="0"/>
          <w:numId w:val="16"/>
        </w:numPr>
        <w:autoSpaceDN w:val="0"/>
        <w:spacing w:line="288" w:lineRule="auto"/>
        <w:ind w:left="426" w:hanging="426"/>
        <w:contextualSpacing w:val="0"/>
        <w:jc w:val="both"/>
        <w:rPr>
          <w:rFonts w:eastAsia="Times New Roman" w:cs="Times New Roman"/>
          <w:vanish/>
          <w:szCs w:val="24"/>
        </w:rPr>
      </w:pPr>
    </w:p>
    <w:p w14:paraId="38553FB9" w14:textId="77777777" w:rsidR="00023E80" w:rsidRDefault="00023E80" w:rsidP="00023E80">
      <w:pPr>
        <w:pStyle w:val="Akapitzlist"/>
        <w:widowControl/>
        <w:numPr>
          <w:ilvl w:val="0"/>
          <w:numId w:val="16"/>
        </w:numPr>
        <w:autoSpaceDN w:val="0"/>
        <w:spacing w:line="288" w:lineRule="auto"/>
        <w:ind w:left="426" w:hanging="426"/>
        <w:contextualSpacing w:val="0"/>
        <w:jc w:val="both"/>
        <w:rPr>
          <w:rFonts w:eastAsia="Times New Roman" w:cs="Times New Roman"/>
          <w:vanish/>
          <w:szCs w:val="24"/>
        </w:rPr>
      </w:pPr>
    </w:p>
    <w:p w14:paraId="397A5E4B" w14:textId="77777777" w:rsidR="00023E80" w:rsidRDefault="00023E80" w:rsidP="00023E80">
      <w:pPr>
        <w:pStyle w:val="Standard"/>
        <w:numPr>
          <w:ilvl w:val="0"/>
          <w:numId w:val="16"/>
        </w:numPr>
        <w:spacing w:after="0" w:line="288" w:lineRule="auto"/>
        <w:ind w:left="426" w:hanging="360"/>
        <w:jc w:val="both"/>
        <w:rPr>
          <w:rFonts w:ascii="Times New Roman" w:hAnsi="Times New Roman" w:cs="Times New Roman"/>
          <w:sz w:val="24"/>
          <w:szCs w:val="24"/>
        </w:rPr>
      </w:pPr>
      <w:r>
        <w:rPr>
          <w:rFonts w:ascii="Times New Roman" w:hAnsi="Times New Roman" w:cs="Times New Roman"/>
          <w:sz w:val="24"/>
          <w:szCs w:val="24"/>
        </w:rPr>
        <w:t>W przypadku gdy wniesienie żądania dotyczącego prawa, o którym mowa w art. 18 ust. 1 RODO spowoduje ograniczenie przetwarzania danych osobowych zawartych w protokole postępowania lub załącznikach do tego protokołu, od dnia zakończenia postępowania</w:t>
      </w:r>
      <w:r>
        <w:rPr>
          <w:rFonts w:ascii="Times New Roman" w:hAnsi="Times New Roman" w:cs="Times New Roman"/>
          <w:sz w:val="24"/>
          <w:szCs w:val="24"/>
        </w:rPr>
        <w:br/>
        <w:t>o udzielenie zamówienia, Zamawiający nie udostępnia tych danych, chyba że zachodzą przesłanki, o których mowa w art. 18 ust. 2 rozporządzenia 2016/679.</w:t>
      </w:r>
    </w:p>
    <w:bookmarkEnd w:id="12"/>
    <w:p w14:paraId="03C453AA" w14:textId="77777777" w:rsidR="0007191F" w:rsidRPr="000A4B70" w:rsidRDefault="0007191F" w:rsidP="00C761EC">
      <w:pPr>
        <w:spacing w:line="288" w:lineRule="auto"/>
        <w:jc w:val="both"/>
        <w:rPr>
          <w:rFonts w:eastAsia="Times New Roman" w:cs="Times New Roman"/>
          <w:sz w:val="10"/>
          <w:szCs w:val="10"/>
        </w:rPr>
      </w:pPr>
    </w:p>
    <w:p w14:paraId="319A4A60" w14:textId="77777777" w:rsidR="00352FB4" w:rsidRDefault="00352FB4" w:rsidP="00C761EC">
      <w:pPr>
        <w:spacing w:line="288" w:lineRule="auto"/>
        <w:ind w:left="360" w:hanging="360"/>
        <w:jc w:val="center"/>
        <w:rPr>
          <w:rFonts w:eastAsia="Times New Roman" w:cs="Times New Roman"/>
          <w:b/>
          <w:bCs/>
        </w:rPr>
      </w:pPr>
    </w:p>
    <w:p w14:paraId="4F9C530A" w14:textId="77777777" w:rsidR="00352FB4" w:rsidRDefault="00352FB4" w:rsidP="00C761EC">
      <w:pPr>
        <w:spacing w:line="288" w:lineRule="auto"/>
        <w:ind w:left="360" w:hanging="360"/>
        <w:jc w:val="center"/>
        <w:rPr>
          <w:rFonts w:eastAsia="Times New Roman" w:cs="Times New Roman"/>
          <w:b/>
          <w:bCs/>
        </w:rPr>
      </w:pPr>
    </w:p>
    <w:p w14:paraId="0CE0E68C" w14:textId="77777777" w:rsidR="00352FB4" w:rsidRDefault="00352FB4" w:rsidP="00C761EC">
      <w:pPr>
        <w:spacing w:line="288" w:lineRule="auto"/>
        <w:ind w:left="360" w:hanging="360"/>
        <w:jc w:val="center"/>
        <w:rPr>
          <w:rFonts w:eastAsia="Times New Roman" w:cs="Times New Roman"/>
          <w:b/>
          <w:bCs/>
        </w:rPr>
      </w:pPr>
    </w:p>
    <w:p w14:paraId="39EC0858" w14:textId="77777777" w:rsidR="00352FB4" w:rsidRDefault="00352FB4" w:rsidP="00C761EC">
      <w:pPr>
        <w:spacing w:line="288" w:lineRule="auto"/>
        <w:ind w:left="360" w:hanging="360"/>
        <w:jc w:val="center"/>
        <w:rPr>
          <w:rFonts w:eastAsia="Times New Roman" w:cs="Times New Roman"/>
          <w:b/>
          <w:bCs/>
        </w:rPr>
      </w:pPr>
    </w:p>
    <w:p w14:paraId="03C042A9" w14:textId="6BEB38B9" w:rsidR="00C761EC" w:rsidRPr="004C3657" w:rsidRDefault="00C761EC" w:rsidP="00C761EC">
      <w:pPr>
        <w:spacing w:line="288" w:lineRule="auto"/>
        <w:ind w:left="360" w:hanging="360"/>
        <w:jc w:val="center"/>
        <w:rPr>
          <w:rFonts w:eastAsia="Times New Roman" w:cs="Times New Roman"/>
          <w:b/>
          <w:bCs/>
        </w:rPr>
      </w:pPr>
      <w:r w:rsidRPr="004C3657">
        <w:rPr>
          <w:rFonts w:eastAsia="Times New Roman" w:cs="Times New Roman"/>
          <w:b/>
          <w:bCs/>
        </w:rPr>
        <w:lastRenderedPageBreak/>
        <w:t>§ 10</w:t>
      </w:r>
    </w:p>
    <w:p w14:paraId="76814E4B" w14:textId="17886B16" w:rsidR="0007191F" w:rsidRDefault="0007191F" w:rsidP="0007191F">
      <w:pPr>
        <w:tabs>
          <w:tab w:val="left" w:pos="0"/>
        </w:tabs>
        <w:spacing w:line="288" w:lineRule="auto"/>
        <w:jc w:val="center"/>
        <w:rPr>
          <w:rFonts w:eastAsia="Times New Roman" w:cs="Times New Roman"/>
          <w:b/>
          <w:color w:val="000000"/>
          <w:u w:val="single"/>
          <w:lang w:eastAsia="pl-PL"/>
        </w:rPr>
      </w:pPr>
      <w:r w:rsidRPr="0007191F">
        <w:rPr>
          <w:rFonts w:eastAsia="Times New Roman" w:cs="Times New Roman"/>
          <w:b/>
          <w:color w:val="000000"/>
          <w:u w:val="single"/>
          <w:lang w:eastAsia="pl-PL"/>
        </w:rPr>
        <w:t>Postanowienia końcowe</w:t>
      </w:r>
    </w:p>
    <w:p w14:paraId="6780FB77" w14:textId="77777777" w:rsidR="00470863" w:rsidRPr="0007191F" w:rsidRDefault="00470863" w:rsidP="0007191F">
      <w:pPr>
        <w:tabs>
          <w:tab w:val="left" w:pos="0"/>
        </w:tabs>
        <w:spacing w:line="288" w:lineRule="auto"/>
        <w:jc w:val="center"/>
        <w:rPr>
          <w:rFonts w:eastAsia="Times New Roman" w:cs="Times New Roman"/>
          <w:b/>
          <w:color w:val="000000"/>
          <w:u w:val="single"/>
          <w:lang w:eastAsia="pl-PL"/>
        </w:rPr>
      </w:pPr>
    </w:p>
    <w:p w14:paraId="578D4EA8" w14:textId="77777777" w:rsidR="0093637F" w:rsidRDefault="00B47147" w:rsidP="00B47147">
      <w:pPr>
        <w:spacing w:line="288" w:lineRule="auto"/>
        <w:jc w:val="both"/>
        <w:rPr>
          <w:color w:val="000000"/>
          <w:lang w:eastAsia="pl-PL"/>
        </w:rPr>
      </w:pPr>
      <w:r>
        <w:rPr>
          <w:color w:val="000000"/>
          <w:lang w:eastAsia="pl-PL"/>
        </w:rPr>
        <w:t>1</w:t>
      </w:r>
      <w:r w:rsidRPr="005F5D9E">
        <w:rPr>
          <w:color w:val="000000"/>
          <w:lang w:eastAsia="pl-PL"/>
        </w:rPr>
        <w:t>. W sprawach nieuregulowanych umową mają zastosowanie przepisy ustawy Prawo zamówień publicznych i ustawy o finansach publicznych, Kodeksu cywilnego i innych ustaw szczególnych</w:t>
      </w:r>
      <w:r>
        <w:rPr>
          <w:color w:val="000000"/>
          <w:lang w:eastAsia="pl-PL"/>
        </w:rPr>
        <w:t>.</w:t>
      </w:r>
      <w:r w:rsidRPr="005F5D9E">
        <w:rPr>
          <w:color w:val="000000"/>
          <w:lang w:eastAsia="pl-PL"/>
        </w:rPr>
        <w:t xml:space="preserve"> </w:t>
      </w:r>
    </w:p>
    <w:p w14:paraId="416C7A1D" w14:textId="46F246A7" w:rsidR="00B47147" w:rsidRPr="005F5D9E" w:rsidRDefault="00B47147" w:rsidP="00B47147">
      <w:pPr>
        <w:spacing w:line="288" w:lineRule="auto"/>
        <w:jc w:val="both"/>
        <w:rPr>
          <w:color w:val="000000"/>
          <w:lang w:eastAsia="pl-PL"/>
        </w:rPr>
      </w:pPr>
      <w:r w:rsidRPr="005F5D9E">
        <w:rPr>
          <w:color w:val="000000"/>
          <w:lang w:eastAsia="pl-PL"/>
        </w:rPr>
        <w:t xml:space="preserve">2. Wszelkie spory powstałe na tle wykonania niniejszej umowy strony zobowiązują </w:t>
      </w:r>
      <w:r w:rsidRPr="005F5D9E">
        <w:rPr>
          <w:color w:val="000000"/>
          <w:lang w:eastAsia="pl-PL"/>
        </w:rPr>
        <w:br/>
        <w:t>się rozwiązywać polubownie. W przypadku, kiedy okaże się to niemożliwe, spory te zostaną poddane przez strony rozstrzygnięciu przez sąd rzeczowo właściwy dla siedziby Zamawiającego.</w:t>
      </w:r>
    </w:p>
    <w:p w14:paraId="799576A7" w14:textId="77777777" w:rsidR="00B47147" w:rsidRPr="00117EA2" w:rsidRDefault="00B47147" w:rsidP="00B47147">
      <w:pPr>
        <w:spacing w:line="288" w:lineRule="auto"/>
        <w:jc w:val="both"/>
        <w:rPr>
          <w:color w:val="000000"/>
        </w:rPr>
      </w:pPr>
      <w:r>
        <w:rPr>
          <w:color w:val="000000"/>
          <w:lang w:eastAsia="pl-PL"/>
        </w:rPr>
        <w:t>3</w:t>
      </w:r>
      <w:r w:rsidRPr="005F5D9E">
        <w:rPr>
          <w:color w:val="000000"/>
          <w:lang w:eastAsia="pl-PL"/>
        </w:rPr>
        <w:t>. Strony oświadczają, iż przewidziana w umowie forma dokumentowa stanowi regulację</w:t>
      </w:r>
      <w:r w:rsidRPr="005F5D9E">
        <w:rPr>
          <w:color w:val="000000"/>
          <w:lang w:eastAsia="pl-PL"/>
        </w:rPr>
        <w:br/>
        <w:t>z art. 77</w:t>
      </w:r>
      <w:r w:rsidRPr="005F5D9E">
        <w:t>§</w:t>
      </w:r>
      <w:r w:rsidRPr="005F5D9E">
        <w:rPr>
          <w:color w:val="000000"/>
          <w:lang w:eastAsia="pl-PL"/>
        </w:rPr>
        <w:t xml:space="preserve">(2) </w:t>
      </w:r>
      <w:r w:rsidRPr="005F5D9E">
        <w:rPr>
          <w:color w:val="000000"/>
        </w:rPr>
        <w:t>ustawy z dnia 23 kwietnia 1964 r. Kodeks cywilny – t.j. Dz. U. z 202</w:t>
      </w:r>
      <w:r>
        <w:rPr>
          <w:color w:val="000000"/>
        </w:rPr>
        <w:t>5</w:t>
      </w:r>
      <w:r w:rsidRPr="005F5D9E">
        <w:rPr>
          <w:color w:val="000000"/>
        </w:rPr>
        <w:t xml:space="preserve"> r., </w:t>
      </w:r>
      <w:r w:rsidRPr="005F5D9E">
        <w:rPr>
          <w:color w:val="000000"/>
        </w:rPr>
        <w:br/>
        <w:t xml:space="preserve">poz. </w:t>
      </w:r>
      <w:r>
        <w:rPr>
          <w:color w:val="000000"/>
        </w:rPr>
        <w:t>1071</w:t>
      </w:r>
      <w:r w:rsidRPr="005F5D9E">
        <w:rPr>
          <w:color w:val="000000"/>
        </w:rPr>
        <w:t>).</w:t>
      </w:r>
    </w:p>
    <w:p w14:paraId="75F5E6BE" w14:textId="77777777" w:rsidR="00B47147" w:rsidRPr="005F5D9E" w:rsidRDefault="00B47147" w:rsidP="00B47147">
      <w:pPr>
        <w:spacing w:line="288" w:lineRule="auto"/>
        <w:jc w:val="both"/>
        <w:rPr>
          <w:b/>
          <w:caps/>
        </w:rPr>
      </w:pPr>
      <w:r>
        <w:rPr>
          <w:bCs/>
          <w:color w:val="000000"/>
          <w:lang w:eastAsia="pl-PL"/>
        </w:rPr>
        <w:t>4</w:t>
      </w:r>
      <w:r w:rsidRPr="005F5D9E">
        <w:rPr>
          <w:bCs/>
          <w:color w:val="000000"/>
          <w:lang w:eastAsia="pl-PL"/>
        </w:rPr>
        <w:t xml:space="preserve">. </w:t>
      </w:r>
      <w:r w:rsidRPr="005F5D9E">
        <w:rPr>
          <w:bCs/>
          <w:color w:val="000000"/>
          <w:lang w:val="x-none" w:eastAsia="pl-PL"/>
        </w:rPr>
        <w:t xml:space="preserve">Umowę sporządzono w trzech jednobrzmiących egzemplarzach – </w:t>
      </w:r>
      <w:r>
        <w:rPr>
          <w:bCs/>
          <w:color w:val="000000"/>
          <w:lang w:val="x-none" w:eastAsia="pl-PL"/>
        </w:rPr>
        <w:t>dwa</w:t>
      </w:r>
      <w:r w:rsidRPr="005F5D9E">
        <w:rPr>
          <w:bCs/>
          <w:color w:val="000000"/>
          <w:lang w:val="x-none" w:eastAsia="pl-PL"/>
        </w:rPr>
        <w:t xml:space="preserve"> dla Zamawiającego, </w:t>
      </w:r>
      <w:r w:rsidRPr="005F5D9E">
        <w:rPr>
          <w:bCs/>
          <w:color w:val="000000"/>
          <w:lang w:val="x-none" w:eastAsia="pl-PL"/>
        </w:rPr>
        <w:br/>
      </w:r>
      <w:r>
        <w:rPr>
          <w:bCs/>
          <w:color w:val="000000"/>
          <w:lang w:val="x-none" w:eastAsia="pl-PL"/>
        </w:rPr>
        <w:t>jeden</w:t>
      </w:r>
      <w:r w:rsidRPr="005F5D9E">
        <w:rPr>
          <w:bCs/>
          <w:color w:val="000000"/>
          <w:lang w:val="x-none" w:eastAsia="pl-PL"/>
        </w:rPr>
        <w:t xml:space="preserve"> dla Wykonawcy.</w:t>
      </w:r>
    </w:p>
    <w:p w14:paraId="3B65862C" w14:textId="77777777" w:rsidR="00470863" w:rsidRDefault="00470863" w:rsidP="00470863">
      <w:pPr>
        <w:pStyle w:val="Standard"/>
        <w:spacing w:after="0" w:line="288" w:lineRule="auto"/>
        <w:jc w:val="both"/>
        <w:rPr>
          <w:rFonts w:ascii="Times New Roman" w:hAnsi="Times New Roman" w:cs="Times New Roman"/>
          <w:sz w:val="24"/>
          <w:szCs w:val="24"/>
        </w:rPr>
      </w:pPr>
    </w:p>
    <w:p w14:paraId="362C83CE" w14:textId="77777777" w:rsidR="00C761EC" w:rsidRDefault="00C761EC" w:rsidP="00C761EC">
      <w:pPr>
        <w:keepNext/>
        <w:tabs>
          <w:tab w:val="left" w:pos="0"/>
        </w:tabs>
        <w:spacing w:line="288" w:lineRule="auto"/>
        <w:jc w:val="center"/>
        <w:rPr>
          <w:rFonts w:eastAsia="Times New Roman" w:cs="Times New Roman"/>
          <w:b/>
          <w:caps/>
        </w:rPr>
      </w:pPr>
    </w:p>
    <w:p w14:paraId="0561414B" w14:textId="77777777" w:rsidR="00352FB4" w:rsidRPr="004C3657" w:rsidRDefault="00352FB4" w:rsidP="00C761EC">
      <w:pPr>
        <w:keepNext/>
        <w:tabs>
          <w:tab w:val="left" w:pos="0"/>
        </w:tabs>
        <w:spacing w:line="288" w:lineRule="auto"/>
        <w:jc w:val="center"/>
        <w:rPr>
          <w:rFonts w:eastAsia="Times New Roman" w:cs="Times New Roman"/>
          <w:b/>
          <w:caps/>
        </w:rPr>
      </w:pPr>
    </w:p>
    <w:p w14:paraId="50CC918E" w14:textId="16E364D3" w:rsidR="00DD3D47" w:rsidRDefault="00C761EC" w:rsidP="000A4B70">
      <w:pPr>
        <w:keepNext/>
        <w:tabs>
          <w:tab w:val="left" w:pos="0"/>
        </w:tabs>
        <w:spacing w:line="288" w:lineRule="auto"/>
        <w:jc w:val="center"/>
        <w:rPr>
          <w:rFonts w:eastAsia="Times New Roman" w:cs="Times New Roman"/>
          <w:b/>
          <w:caps/>
        </w:rPr>
      </w:pPr>
      <w:r w:rsidRPr="004C3657">
        <w:rPr>
          <w:rFonts w:eastAsia="Times New Roman" w:cs="Times New Roman"/>
          <w:b/>
          <w:caps/>
        </w:rPr>
        <w:t>Zamawiający:</w:t>
      </w:r>
      <w:r w:rsidRPr="004C3657">
        <w:rPr>
          <w:rFonts w:eastAsia="Times New Roman" w:cs="Times New Roman"/>
          <w:b/>
          <w:caps/>
        </w:rPr>
        <w:tab/>
      </w:r>
      <w:r w:rsidRPr="004C3657">
        <w:rPr>
          <w:rFonts w:eastAsia="Times New Roman" w:cs="Times New Roman"/>
          <w:b/>
          <w:caps/>
        </w:rPr>
        <w:tab/>
      </w:r>
      <w:r w:rsidRPr="004C3657">
        <w:rPr>
          <w:rFonts w:eastAsia="Times New Roman" w:cs="Times New Roman"/>
          <w:b/>
          <w:caps/>
        </w:rPr>
        <w:tab/>
      </w:r>
      <w:r w:rsidRPr="004C3657">
        <w:rPr>
          <w:rFonts w:eastAsia="Times New Roman" w:cs="Times New Roman"/>
          <w:b/>
          <w:caps/>
        </w:rPr>
        <w:tab/>
      </w:r>
      <w:r w:rsidRPr="004C3657">
        <w:rPr>
          <w:rFonts w:eastAsia="Times New Roman" w:cs="Times New Roman"/>
          <w:b/>
          <w:caps/>
        </w:rPr>
        <w:tab/>
      </w:r>
      <w:r w:rsidRPr="004C3657">
        <w:rPr>
          <w:rFonts w:eastAsia="Times New Roman" w:cs="Times New Roman"/>
          <w:b/>
          <w:caps/>
        </w:rPr>
        <w:tab/>
        <w:t xml:space="preserve">        wykonawca:</w:t>
      </w:r>
      <w:bookmarkEnd w:id="11"/>
    </w:p>
    <w:p w14:paraId="1FCD4384" w14:textId="77777777" w:rsidR="00DD3D47" w:rsidRPr="00DD3D47" w:rsidRDefault="00DD3D47" w:rsidP="00DD3D47">
      <w:pPr>
        <w:rPr>
          <w:rFonts w:eastAsia="Times New Roman" w:cs="Times New Roman"/>
        </w:rPr>
      </w:pPr>
    </w:p>
    <w:p w14:paraId="2C9FBE68" w14:textId="20A3D833" w:rsidR="00DD3D47" w:rsidRDefault="00DD3D47" w:rsidP="00DD3D47">
      <w:pPr>
        <w:rPr>
          <w:rFonts w:eastAsia="Times New Roman" w:cs="Times New Roman"/>
        </w:rPr>
      </w:pPr>
    </w:p>
    <w:p w14:paraId="48A9EDAD" w14:textId="3A0FD4D3" w:rsidR="00C761EC" w:rsidRPr="00DD3D47" w:rsidRDefault="00DD3D47" w:rsidP="00DD3D47">
      <w:pPr>
        <w:tabs>
          <w:tab w:val="left" w:pos="1064"/>
        </w:tabs>
        <w:rPr>
          <w:rFonts w:eastAsia="Times New Roman" w:cs="Times New Roman"/>
        </w:rPr>
      </w:pPr>
      <w:r>
        <w:rPr>
          <w:rFonts w:eastAsia="Times New Roman" w:cs="Times New Roman"/>
        </w:rPr>
        <w:tab/>
      </w:r>
    </w:p>
    <w:sectPr w:rsidR="00C761EC" w:rsidRPr="00DD3D47">
      <w:pgSz w:w="11906" w:h="16838"/>
      <w:pgMar w:top="1417" w:right="1417" w:bottom="1276" w:left="1417"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1D6D1" w14:textId="77777777" w:rsidR="005B1F1E" w:rsidRDefault="005B1F1E" w:rsidP="005B1F1E">
      <w:pPr>
        <w:spacing w:line="240" w:lineRule="auto"/>
      </w:pPr>
      <w:r>
        <w:separator/>
      </w:r>
    </w:p>
  </w:endnote>
  <w:endnote w:type="continuationSeparator" w:id="0">
    <w:p w14:paraId="22CB4799" w14:textId="77777777" w:rsidR="005B1F1E" w:rsidRDefault="005B1F1E" w:rsidP="005B1F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4F39F9" w14:textId="77777777" w:rsidR="005B1F1E" w:rsidRDefault="005B1F1E" w:rsidP="005B1F1E">
      <w:pPr>
        <w:spacing w:line="240" w:lineRule="auto"/>
      </w:pPr>
      <w:r>
        <w:separator/>
      </w:r>
    </w:p>
  </w:footnote>
  <w:footnote w:type="continuationSeparator" w:id="0">
    <w:p w14:paraId="23617A77" w14:textId="77777777" w:rsidR="005B1F1E" w:rsidRDefault="005B1F1E" w:rsidP="005B1F1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E2B3F"/>
    <w:multiLevelType w:val="hybridMultilevel"/>
    <w:tmpl w:val="7BAE3C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14576C"/>
    <w:multiLevelType w:val="multilevel"/>
    <w:tmpl w:val="33A80B7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3751BBA"/>
    <w:multiLevelType w:val="multilevel"/>
    <w:tmpl w:val="D2C69BE6"/>
    <w:lvl w:ilvl="0">
      <w:start w:val="1"/>
      <w:numFmt w:val="lowerLetter"/>
      <w:lvlText w:val="%1)"/>
      <w:lvlJc w:val="left"/>
      <w:pPr>
        <w:tabs>
          <w:tab w:val="num" w:pos="0"/>
        </w:tabs>
        <w:ind w:left="480" w:hanging="360"/>
      </w:pPr>
    </w:lvl>
    <w:lvl w:ilvl="1">
      <w:start w:val="1"/>
      <w:numFmt w:val="lowerLetter"/>
      <w:lvlText w:val="%2."/>
      <w:lvlJc w:val="left"/>
      <w:pPr>
        <w:tabs>
          <w:tab w:val="num" w:pos="0"/>
        </w:tabs>
        <w:ind w:left="1200" w:hanging="360"/>
      </w:pPr>
    </w:lvl>
    <w:lvl w:ilvl="2">
      <w:start w:val="1"/>
      <w:numFmt w:val="lowerRoman"/>
      <w:lvlText w:val="%3."/>
      <w:lvlJc w:val="right"/>
      <w:pPr>
        <w:tabs>
          <w:tab w:val="num" w:pos="0"/>
        </w:tabs>
        <w:ind w:left="1920" w:hanging="180"/>
      </w:pPr>
    </w:lvl>
    <w:lvl w:ilvl="3">
      <w:start w:val="1"/>
      <w:numFmt w:val="decimal"/>
      <w:lvlText w:val="%4."/>
      <w:lvlJc w:val="left"/>
      <w:pPr>
        <w:tabs>
          <w:tab w:val="num" w:pos="0"/>
        </w:tabs>
        <w:ind w:left="2640" w:hanging="360"/>
      </w:pPr>
    </w:lvl>
    <w:lvl w:ilvl="4">
      <w:start w:val="1"/>
      <w:numFmt w:val="lowerLetter"/>
      <w:lvlText w:val="%5."/>
      <w:lvlJc w:val="left"/>
      <w:pPr>
        <w:tabs>
          <w:tab w:val="num" w:pos="0"/>
        </w:tabs>
        <w:ind w:left="3360" w:hanging="360"/>
      </w:pPr>
    </w:lvl>
    <w:lvl w:ilvl="5">
      <w:start w:val="1"/>
      <w:numFmt w:val="lowerRoman"/>
      <w:lvlText w:val="%6."/>
      <w:lvlJc w:val="right"/>
      <w:pPr>
        <w:tabs>
          <w:tab w:val="num" w:pos="0"/>
        </w:tabs>
        <w:ind w:left="4080" w:hanging="180"/>
      </w:pPr>
    </w:lvl>
    <w:lvl w:ilvl="6">
      <w:start w:val="1"/>
      <w:numFmt w:val="decimal"/>
      <w:lvlText w:val="%7."/>
      <w:lvlJc w:val="left"/>
      <w:pPr>
        <w:tabs>
          <w:tab w:val="num" w:pos="0"/>
        </w:tabs>
        <w:ind w:left="4800" w:hanging="360"/>
      </w:pPr>
    </w:lvl>
    <w:lvl w:ilvl="7">
      <w:start w:val="1"/>
      <w:numFmt w:val="lowerLetter"/>
      <w:lvlText w:val="%8."/>
      <w:lvlJc w:val="left"/>
      <w:pPr>
        <w:tabs>
          <w:tab w:val="num" w:pos="0"/>
        </w:tabs>
        <w:ind w:left="5520" w:hanging="360"/>
      </w:pPr>
    </w:lvl>
    <w:lvl w:ilvl="8">
      <w:start w:val="1"/>
      <w:numFmt w:val="lowerRoman"/>
      <w:lvlText w:val="%9."/>
      <w:lvlJc w:val="right"/>
      <w:pPr>
        <w:tabs>
          <w:tab w:val="num" w:pos="0"/>
        </w:tabs>
        <w:ind w:left="6240" w:hanging="180"/>
      </w:pPr>
    </w:lvl>
  </w:abstractNum>
  <w:abstractNum w:abstractNumId="3" w15:restartNumberingAfterBreak="0">
    <w:nsid w:val="18506019"/>
    <w:multiLevelType w:val="multilevel"/>
    <w:tmpl w:val="F6826854"/>
    <w:lvl w:ilvl="0">
      <w:start w:val="1"/>
      <w:numFmt w:val="decimal"/>
      <w:lvlText w:val="%1."/>
      <w:lvlJc w:val="left"/>
      <w:pPr>
        <w:tabs>
          <w:tab w:val="num" w:pos="283"/>
        </w:tabs>
        <w:ind w:left="283" w:hanging="283"/>
      </w:pPr>
      <w:rPr>
        <w:b w:val="0"/>
      </w:rPr>
    </w:lvl>
    <w:lvl w:ilvl="1">
      <w:start w:val="1"/>
      <w:numFmt w:val="decimal"/>
      <w:lvlText w:val="%2."/>
      <w:lvlJc w:val="left"/>
      <w:pPr>
        <w:tabs>
          <w:tab w:val="num" w:pos="1363"/>
        </w:tabs>
        <w:ind w:left="1363" w:hanging="360"/>
      </w:pPr>
    </w:lvl>
    <w:lvl w:ilvl="2">
      <w:start w:val="1"/>
      <w:numFmt w:val="decimal"/>
      <w:lvlText w:val="%3."/>
      <w:lvlJc w:val="left"/>
      <w:pPr>
        <w:tabs>
          <w:tab w:val="num" w:pos="1723"/>
        </w:tabs>
        <w:ind w:left="1723" w:hanging="360"/>
      </w:pPr>
    </w:lvl>
    <w:lvl w:ilvl="3">
      <w:start w:val="1"/>
      <w:numFmt w:val="decimal"/>
      <w:lvlText w:val="%4."/>
      <w:lvlJc w:val="left"/>
      <w:pPr>
        <w:tabs>
          <w:tab w:val="num" w:pos="2083"/>
        </w:tabs>
        <w:ind w:left="2083" w:hanging="360"/>
      </w:pPr>
    </w:lvl>
    <w:lvl w:ilvl="4">
      <w:start w:val="1"/>
      <w:numFmt w:val="decimal"/>
      <w:lvlText w:val="%5."/>
      <w:lvlJc w:val="left"/>
      <w:pPr>
        <w:tabs>
          <w:tab w:val="num" w:pos="2443"/>
        </w:tabs>
        <w:ind w:left="2443" w:hanging="360"/>
      </w:pPr>
    </w:lvl>
    <w:lvl w:ilvl="5">
      <w:start w:val="1"/>
      <w:numFmt w:val="decimal"/>
      <w:lvlText w:val="%6."/>
      <w:lvlJc w:val="left"/>
      <w:pPr>
        <w:tabs>
          <w:tab w:val="num" w:pos="2803"/>
        </w:tabs>
        <w:ind w:left="2803" w:hanging="360"/>
      </w:pPr>
    </w:lvl>
    <w:lvl w:ilvl="6">
      <w:start w:val="1"/>
      <w:numFmt w:val="decimal"/>
      <w:lvlText w:val="%7."/>
      <w:lvlJc w:val="left"/>
      <w:pPr>
        <w:tabs>
          <w:tab w:val="num" w:pos="3163"/>
        </w:tabs>
        <w:ind w:left="3163" w:hanging="360"/>
      </w:pPr>
    </w:lvl>
    <w:lvl w:ilvl="7">
      <w:start w:val="1"/>
      <w:numFmt w:val="decimal"/>
      <w:lvlText w:val="%8."/>
      <w:lvlJc w:val="left"/>
      <w:pPr>
        <w:tabs>
          <w:tab w:val="num" w:pos="3523"/>
        </w:tabs>
        <w:ind w:left="3523" w:hanging="360"/>
      </w:pPr>
    </w:lvl>
    <w:lvl w:ilvl="8">
      <w:start w:val="1"/>
      <w:numFmt w:val="decimal"/>
      <w:lvlText w:val="%9."/>
      <w:lvlJc w:val="left"/>
      <w:pPr>
        <w:tabs>
          <w:tab w:val="num" w:pos="3883"/>
        </w:tabs>
        <w:ind w:left="3883" w:hanging="360"/>
      </w:pPr>
    </w:lvl>
  </w:abstractNum>
  <w:abstractNum w:abstractNumId="4" w15:restartNumberingAfterBreak="0">
    <w:nsid w:val="37EE71DD"/>
    <w:multiLevelType w:val="hybridMultilevel"/>
    <w:tmpl w:val="7ABCEE26"/>
    <w:lvl w:ilvl="0" w:tplc="C2C0C564">
      <w:start w:val="1"/>
      <w:numFmt w:val="decimal"/>
      <w:lvlText w:val="%1."/>
      <w:lvlJc w:val="left"/>
      <w:pPr>
        <w:ind w:left="116" w:hanging="284"/>
      </w:pPr>
      <w:rPr>
        <w:rFonts w:ascii="Times New Roman" w:eastAsia="Times New Roman" w:hAnsi="Times New Roman" w:cs="Times New Roman" w:hint="default"/>
        <w:b/>
        <w:bCs/>
        <w:spacing w:val="-17"/>
        <w:w w:val="100"/>
        <w:sz w:val="24"/>
        <w:szCs w:val="24"/>
        <w:lang w:val="pl-PL" w:eastAsia="en-US" w:bidi="ar-SA"/>
      </w:rPr>
    </w:lvl>
    <w:lvl w:ilvl="1" w:tplc="07D4CAD4">
      <w:numFmt w:val="bullet"/>
      <w:lvlText w:val="•"/>
      <w:lvlJc w:val="left"/>
      <w:pPr>
        <w:ind w:left="1038" w:hanging="284"/>
      </w:pPr>
      <w:rPr>
        <w:rFonts w:hint="default"/>
        <w:lang w:val="pl-PL" w:eastAsia="en-US" w:bidi="ar-SA"/>
      </w:rPr>
    </w:lvl>
    <w:lvl w:ilvl="2" w:tplc="AB3A644A">
      <w:numFmt w:val="bullet"/>
      <w:lvlText w:val="•"/>
      <w:lvlJc w:val="left"/>
      <w:pPr>
        <w:ind w:left="1957" w:hanging="284"/>
      </w:pPr>
      <w:rPr>
        <w:rFonts w:hint="default"/>
        <w:lang w:val="pl-PL" w:eastAsia="en-US" w:bidi="ar-SA"/>
      </w:rPr>
    </w:lvl>
    <w:lvl w:ilvl="3" w:tplc="F6DACE6A">
      <w:numFmt w:val="bullet"/>
      <w:lvlText w:val="•"/>
      <w:lvlJc w:val="left"/>
      <w:pPr>
        <w:ind w:left="2875" w:hanging="284"/>
      </w:pPr>
      <w:rPr>
        <w:rFonts w:hint="default"/>
        <w:lang w:val="pl-PL" w:eastAsia="en-US" w:bidi="ar-SA"/>
      </w:rPr>
    </w:lvl>
    <w:lvl w:ilvl="4" w:tplc="301C08B8">
      <w:numFmt w:val="bullet"/>
      <w:lvlText w:val="•"/>
      <w:lvlJc w:val="left"/>
      <w:pPr>
        <w:ind w:left="3794" w:hanging="284"/>
      </w:pPr>
      <w:rPr>
        <w:rFonts w:hint="default"/>
        <w:lang w:val="pl-PL" w:eastAsia="en-US" w:bidi="ar-SA"/>
      </w:rPr>
    </w:lvl>
    <w:lvl w:ilvl="5" w:tplc="C64AA35E">
      <w:numFmt w:val="bullet"/>
      <w:lvlText w:val="•"/>
      <w:lvlJc w:val="left"/>
      <w:pPr>
        <w:ind w:left="4713" w:hanging="284"/>
      </w:pPr>
      <w:rPr>
        <w:rFonts w:hint="default"/>
        <w:lang w:val="pl-PL" w:eastAsia="en-US" w:bidi="ar-SA"/>
      </w:rPr>
    </w:lvl>
    <w:lvl w:ilvl="6" w:tplc="D7489402">
      <w:numFmt w:val="bullet"/>
      <w:lvlText w:val="•"/>
      <w:lvlJc w:val="left"/>
      <w:pPr>
        <w:ind w:left="5631" w:hanging="284"/>
      </w:pPr>
      <w:rPr>
        <w:rFonts w:hint="default"/>
        <w:lang w:val="pl-PL" w:eastAsia="en-US" w:bidi="ar-SA"/>
      </w:rPr>
    </w:lvl>
    <w:lvl w:ilvl="7" w:tplc="9A820C9C">
      <w:numFmt w:val="bullet"/>
      <w:lvlText w:val="•"/>
      <w:lvlJc w:val="left"/>
      <w:pPr>
        <w:ind w:left="6550" w:hanging="284"/>
      </w:pPr>
      <w:rPr>
        <w:rFonts w:hint="default"/>
        <w:lang w:val="pl-PL" w:eastAsia="en-US" w:bidi="ar-SA"/>
      </w:rPr>
    </w:lvl>
    <w:lvl w:ilvl="8" w:tplc="21783C16">
      <w:numFmt w:val="bullet"/>
      <w:lvlText w:val="•"/>
      <w:lvlJc w:val="left"/>
      <w:pPr>
        <w:ind w:left="7469" w:hanging="284"/>
      </w:pPr>
      <w:rPr>
        <w:rFonts w:hint="default"/>
        <w:lang w:val="pl-PL" w:eastAsia="en-US" w:bidi="ar-SA"/>
      </w:rPr>
    </w:lvl>
  </w:abstractNum>
  <w:abstractNum w:abstractNumId="5" w15:restartNumberingAfterBreak="0">
    <w:nsid w:val="3CBA5BC7"/>
    <w:multiLevelType w:val="hybridMultilevel"/>
    <w:tmpl w:val="46B870F6"/>
    <w:lvl w:ilvl="0" w:tplc="5254F3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4D30358"/>
    <w:multiLevelType w:val="multilevel"/>
    <w:tmpl w:val="01E62DBC"/>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48C576A4"/>
    <w:multiLevelType w:val="hybridMultilevel"/>
    <w:tmpl w:val="8C423104"/>
    <w:lvl w:ilvl="0" w:tplc="12C08CB6">
      <w:start w:val="2"/>
      <w:numFmt w:val="decimal"/>
      <w:lvlText w:val="%1)"/>
      <w:lvlJc w:val="left"/>
      <w:pPr>
        <w:ind w:left="720" w:hanging="360"/>
      </w:pPr>
      <w:rPr>
        <w:rFonts w:eastAsia="SimSun" w:cstheme="minorHAnsi"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9D23993"/>
    <w:multiLevelType w:val="multilevel"/>
    <w:tmpl w:val="F27E4AB2"/>
    <w:lvl w:ilvl="0">
      <w:start w:val="1"/>
      <w:numFmt w:val="bullet"/>
      <w:lvlText w:val=""/>
      <w:lvlJc w:val="left"/>
      <w:pPr>
        <w:tabs>
          <w:tab w:val="num" w:pos="480"/>
        </w:tabs>
        <w:ind w:left="480" w:hanging="360"/>
      </w:pPr>
      <w:rPr>
        <w:rFonts w:ascii="Symbol" w:hAnsi="Symbol" w:cs="Symbol" w:hint="default"/>
      </w:rPr>
    </w:lvl>
    <w:lvl w:ilvl="1">
      <w:start w:val="1"/>
      <w:numFmt w:val="bullet"/>
      <w:lvlText w:val="◦"/>
      <w:lvlJc w:val="left"/>
      <w:pPr>
        <w:tabs>
          <w:tab w:val="num" w:pos="840"/>
        </w:tabs>
        <w:ind w:left="840" w:hanging="360"/>
      </w:pPr>
      <w:rPr>
        <w:rFonts w:ascii="OpenSymbol" w:hAnsi="OpenSymbol" w:cs="OpenSymbol" w:hint="default"/>
      </w:rPr>
    </w:lvl>
    <w:lvl w:ilvl="2">
      <w:start w:val="1"/>
      <w:numFmt w:val="bullet"/>
      <w:lvlText w:val="▪"/>
      <w:lvlJc w:val="left"/>
      <w:pPr>
        <w:tabs>
          <w:tab w:val="num" w:pos="1200"/>
        </w:tabs>
        <w:ind w:left="1200" w:hanging="360"/>
      </w:pPr>
      <w:rPr>
        <w:rFonts w:ascii="OpenSymbol" w:hAnsi="OpenSymbol" w:cs="OpenSymbol" w:hint="default"/>
      </w:rPr>
    </w:lvl>
    <w:lvl w:ilvl="3">
      <w:start w:val="1"/>
      <w:numFmt w:val="bullet"/>
      <w:lvlText w:val=""/>
      <w:lvlJc w:val="left"/>
      <w:pPr>
        <w:tabs>
          <w:tab w:val="num" w:pos="1560"/>
        </w:tabs>
        <w:ind w:left="1560" w:hanging="360"/>
      </w:pPr>
      <w:rPr>
        <w:rFonts w:ascii="Symbol" w:hAnsi="Symbol" w:cs="Symbol" w:hint="default"/>
      </w:rPr>
    </w:lvl>
    <w:lvl w:ilvl="4">
      <w:start w:val="1"/>
      <w:numFmt w:val="bullet"/>
      <w:lvlText w:val="◦"/>
      <w:lvlJc w:val="left"/>
      <w:pPr>
        <w:tabs>
          <w:tab w:val="num" w:pos="1920"/>
        </w:tabs>
        <w:ind w:left="1920" w:hanging="360"/>
      </w:pPr>
      <w:rPr>
        <w:rFonts w:ascii="OpenSymbol" w:hAnsi="OpenSymbol" w:cs="OpenSymbol" w:hint="default"/>
      </w:rPr>
    </w:lvl>
    <w:lvl w:ilvl="5">
      <w:start w:val="1"/>
      <w:numFmt w:val="bullet"/>
      <w:lvlText w:val="▪"/>
      <w:lvlJc w:val="left"/>
      <w:pPr>
        <w:tabs>
          <w:tab w:val="num" w:pos="2280"/>
        </w:tabs>
        <w:ind w:left="2280" w:hanging="360"/>
      </w:pPr>
      <w:rPr>
        <w:rFonts w:ascii="OpenSymbol" w:hAnsi="OpenSymbol" w:cs="OpenSymbol" w:hint="default"/>
      </w:rPr>
    </w:lvl>
    <w:lvl w:ilvl="6">
      <w:start w:val="1"/>
      <w:numFmt w:val="bullet"/>
      <w:lvlText w:val=""/>
      <w:lvlJc w:val="left"/>
      <w:pPr>
        <w:tabs>
          <w:tab w:val="num" w:pos="2640"/>
        </w:tabs>
        <w:ind w:left="2640" w:hanging="360"/>
      </w:pPr>
      <w:rPr>
        <w:rFonts w:ascii="Symbol" w:hAnsi="Symbol" w:cs="Symbol" w:hint="default"/>
      </w:rPr>
    </w:lvl>
    <w:lvl w:ilvl="7">
      <w:start w:val="1"/>
      <w:numFmt w:val="bullet"/>
      <w:lvlText w:val="◦"/>
      <w:lvlJc w:val="left"/>
      <w:pPr>
        <w:tabs>
          <w:tab w:val="num" w:pos="3000"/>
        </w:tabs>
        <w:ind w:left="3000" w:hanging="360"/>
      </w:pPr>
      <w:rPr>
        <w:rFonts w:ascii="OpenSymbol" w:hAnsi="OpenSymbol" w:cs="OpenSymbol" w:hint="default"/>
      </w:rPr>
    </w:lvl>
    <w:lvl w:ilvl="8">
      <w:start w:val="1"/>
      <w:numFmt w:val="bullet"/>
      <w:lvlText w:val="▪"/>
      <w:lvlJc w:val="left"/>
      <w:pPr>
        <w:tabs>
          <w:tab w:val="num" w:pos="3360"/>
        </w:tabs>
        <w:ind w:left="3360" w:hanging="360"/>
      </w:pPr>
      <w:rPr>
        <w:rFonts w:ascii="OpenSymbol" w:hAnsi="OpenSymbol" w:cs="OpenSymbol" w:hint="default"/>
      </w:rPr>
    </w:lvl>
  </w:abstractNum>
  <w:abstractNum w:abstractNumId="9" w15:restartNumberingAfterBreak="0">
    <w:nsid w:val="4BF413BA"/>
    <w:multiLevelType w:val="hybridMultilevel"/>
    <w:tmpl w:val="0122B62C"/>
    <w:lvl w:ilvl="0" w:tplc="3ECA4AB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C6E6776"/>
    <w:multiLevelType w:val="hybridMultilevel"/>
    <w:tmpl w:val="B576DD64"/>
    <w:lvl w:ilvl="0" w:tplc="2AE04D82">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C96578A"/>
    <w:multiLevelType w:val="multilevel"/>
    <w:tmpl w:val="0DF0063C"/>
    <w:styleLink w:val="WW8Num33"/>
    <w:lvl w:ilvl="0">
      <w:start w:val="1"/>
      <w:numFmt w:val="decimal"/>
      <w:lvlText w:val="%1."/>
      <w:lvlJc w:val="left"/>
      <w:rPr>
        <w:rFonts w:ascii="Times New Roman" w:eastAsia="Times New Roman" w:hAnsi="Times New Roman" w:cs="Times New Roman"/>
        <w:b w:val="0"/>
        <w:sz w:val="24"/>
        <w:szCs w:val="24"/>
        <w:lang w:eastAsia="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15:restartNumberingAfterBreak="0">
    <w:nsid w:val="577C703E"/>
    <w:multiLevelType w:val="hybridMultilevel"/>
    <w:tmpl w:val="80969658"/>
    <w:lvl w:ilvl="0" w:tplc="04150017">
      <w:start w:val="1"/>
      <w:numFmt w:val="lowerLetter"/>
      <w:lvlText w:val="%1)"/>
      <w:lvlJc w:val="left"/>
      <w:pPr>
        <w:ind w:left="836" w:hanging="360"/>
      </w:pPr>
    </w:lvl>
    <w:lvl w:ilvl="1" w:tplc="04150019" w:tentative="1">
      <w:start w:val="1"/>
      <w:numFmt w:val="lowerLetter"/>
      <w:lvlText w:val="%2."/>
      <w:lvlJc w:val="left"/>
      <w:pPr>
        <w:ind w:left="1556" w:hanging="360"/>
      </w:pPr>
    </w:lvl>
    <w:lvl w:ilvl="2" w:tplc="0415001B" w:tentative="1">
      <w:start w:val="1"/>
      <w:numFmt w:val="lowerRoman"/>
      <w:lvlText w:val="%3."/>
      <w:lvlJc w:val="right"/>
      <w:pPr>
        <w:ind w:left="2276" w:hanging="180"/>
      </w:pPr>
    </w:lvl>
    <w:lvl w:ilvl="3" w:tplc="0415000F" w:tentative="1">
      <w:start w:val="1"/>
      <w:numFmt w:val="decimal"/>
      <w:lvlText w:val="%4."/>
      <w:lvlJc w:val="left"/>
      <w:pPr>
        <w:ind w:left="2996" w:hanging="360"/>
      </w:pPr>
    </w:lvl>
    <w:lvl w:ilvl="4" w:tplc="04150019" w:tentative="1">
      <w:start w:val="1"/>
      <w:numFmt w:val="lowerLetter"/>
      <w:lvlText w:val="%5."/>
      <w:lvlJc w:val="left"/>
      <w:pPr>
        <w:ind w:left="3716" w:hanging="360"/>
      </w:pPr>
    </w:lvl>
    <w:lvl w:ilvl="5" w:tplc="0415001B" w:tentative="1">
      <w:start w:val="1"/>
      <w:numFmt w:val="lowerRoman"/>
      <w:lvlText w:val="%6."/>
      <w:lvlJc w:val="right"/>
      <w:pPr>
        <w:ind w:left="4436" w:hanging="180"/>
      </w:pPr>
    </w:lvl>
    <w:lvl w:ilvl="6" w:tplc="0415000F" w:tentative="1">
      <w:start w:val="1"/>
      <w:numFmt w:val="decimal"/>
      <w:lvlText w:val="%7."/>
      <w:lvlJc w:val="left"/>
      <w:pPr>
        <w:ind w:left="5156" w:hanging="360"/>
      </w:pPr>
    </w:lvl>
    <w:lvl w:ilvl="7" w:tplc="04150019" w:tentative="1">
      <w:start w:val="1"/>
      <w:numFmt w:val="lowerLetter"/>
      <w:lvlText w:val="%8."/>
      <w:lvlJc w:val="left"/>
      <w:pPr>
        <w:ind w:left="5876" w:hanging="360"/>
      </w:pPr>
    </w:lvl>
    <w:lvl w:ilvl="8" w:tplc="0415001B" w:tentative="1">
      <w:start w:val="1"/>
      <w:numFmt w:val="lowerRoman"/>
      <w:lvlText w:val="%9."/>
      <w:lvlJc w:val="right"/>
      <w:pPr>
        <w:ind w:left="6596" w:hanging="180"/>
      </w:pPr>
    </w:lvl>
  </w:abstractNum>
  <w:abstractNum w:abstractNumId="13" w15:restartNumberingAfterBreak="0">
    <w:nsid w:val="59683BD4"/>
    <w:multiLevelType w:val="multilevel"/>
    <w:tmpl w:val="C3C03DF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15:restartNumberingAfterBreak="0">
    <w:nsid w:val="5A553DD9"/>
    <w:multiLevelType w:val="multilevel"/>
    <w:tmpl w:val="CADAA32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5" w15:restartNumberingAfterBreak="0">
    <w:nsid w:val="61484701"/>
    <w:multiLevelType w:val="multilevel"/>
    <w:tmpl w:val="668EC456"/>
    <w:lvl w:ilvl="0">
      <w:start w:val="1"/>
      <w:numFmt w:val="bullet"/>
      <w:lvlText w:val=""/>
      <w:lvlJc w:val="left"/>
      <w:pPr>
        <w:tabs>
          <w:tab w:val="num" w:pos="644"/>
        </w:tabs>
        <w:ind w:left="644" w:hanging="360"/>
      </w:pPr>
      <w:rPr>
        <w:rFonts w:ascii="Symbol" w:hAnsi="Symbol" w:cs="Symbol" w:hint="default"/>
      </w:rPr>
    </w:lvl>
    <w:lvl w:ilvl="1">
      <w:start w:val="1"/>
      <w:numFmt w:val="bullet"/>
      <w:lvlText w:val="◦"/>
      <w:lvlJc w:val="left"/>
      <w:pPr>
        <w:tabs>
          <w:tab w:val="num" w:pos="1004"/>
        </w:tabs>
        <w:ind w:left="1004" w:hanging="360"/>
      </w:pPr>
      <w:rPr>
        <w:rFonts w:ascii="OpenSymbol" w:hAnsi="OpenSymbol" w:cs="OpenSymbol" w:hint="default"/>
      </w:rPr>
    </w:lvl>
    <w:lvl w:ilvl="2">
      <w:start w:val="1"/>
      <w:numFmt w:val="bullet"/>
      <w:lvlText w:val="▪"/>
      <w:lvlJc w:val="left"/>
      <w:pPr>
        <w:tabs>
          <w:tab w:val="num" w:pos="1364"/>
        </w:tabs>
        <w:ind w:left="1364" w:hanging="360"/>
      </w:pPr>
      <w:rPr>
        <w:rFonts w:ascii="OpenSymbol" w:hAnsi="OpenSymbol" w:cs="OpenSymbol" w:hint="default"/>
      </w:rPr>
    </w:lvl>
    <w:lvl w:ilvl="3">
      <w:start w:val="1"/>
      <w:numFmt w:val="bullet"/>
      <w:lvlText w:val=""/>
      <w:lvlJc w:val="left"/>
      <w:pPr>
        <w:tabs>
          <w:tab w:val="num" w:pos="1724"/>
        </w:tabs>
        <w:ind w:left="1724" w:hanging="360"/>
      </w:pPr>
      <w:rPr>
        <w:rFonts w:ascii="Symbol" w:hAnsi="Symbol" w:cs="Symbol" w:hint="default"/>
      </w:rPr>
    </w:lvl>
    <w:lvl w:ilvl="4">
      <w:start w:val="1"/>
      <w:numFmt w:val="bullet"/>
      <w:lvlText w:val="◦"/>
      <w:lvlJc w:val="left"/>
      <w:pPr>
        <w:tabs>
          <w:tab w:val="num" w:pos="2084"/>
        </w:tabs>
        <w:ind w:left="2084" w:hanging="360"/>
      </w:pPr>
      <w:rPr>
        <w:rFonts w:ascii="OpenSymbol" w:hAnsi="OpenSymbol" w:cs="OpenSymbol" w:hint="default"/>
      </w:rPr>
    </w:lvl>
    <w:lvl w:ilvl="5">
      <w:start w:val="1"/>
      <w:numFmt w:val="bullet"/>
      <w:lvlText w:val="▪"/>
      <w:lvlJc w:val="left"/>
      <w:pPr>
        <w:tabs>
          <w:tab w:val="num" w:pos="2444"/>
        </w:tabs>
        <w:ind w:left="2444" w:hanging="360"/>
      </w:pPr>
      <w:rPr>
        <w:rFonts w:ascii="OpenSymbol" w:hAnsi="OpenSymbol" w:cs="OpenSymbol" w:hint="default"/>
      </w:rPr>
    </w:lvl>
    <w:lvl w:ilvl="6">
      <w:start w:val="1"/>
      <w:numFmt w:val="bullet"/>
      <w:lvlText w:val=""/>
      <w:lvlJc w:val="left"/>
      <w:pPr>
        <w:tabs>
          <w:tab w:val="num" w:pos="2804"/>
        </w:tabs>
        <w:ind w:left="2804" w:hanging="360"/>
      </w:pPr>
      <w:rPr>
        <w:rFonts w:ascii="Symbol" w:hAnsi="Symbol" w:cs="Symbol" w:hint="default"/>
      </w:rPr>
    </w:lvl>
    <w:lvl w:ilvl="7">
      <w:start w:val="1"/>
      <w:numFmt w:val="bullet"/>
      <w:lvlText w:val="◦"/>
      <w:lvlJc w:val="left"/>
      <w:pPr>
        <w:tabs>
          <w:tab w:val="num" w:pos="3164"/>
        </w:tabs>
        <w:ind w:left="3164" w:hanging="360"/>
      </w:pPr>
      <w:rPr>
        <w:rFonts w:ascii="OpenSymbol" w:hAnsi="OpenSymbol" w:cs="OpenSymbol" w:hint="default"/>
      </w:rPr>
    </w:lvl>
    <w:lvl w:ilvl="8">
      <w:start w:val="1"/>
      <w:numFmt w:val="bullet"/>
      <w:lvlText w:val="▪"/>
      <w:lvlJc w:val="left"/>
      <w:pPr>
        <w:tabs>
          <w:tab w:val="num" w:pos="3524"/>
        </w:tabs>
        <w:ind w:left="3524" w:hanging="360"/>
      </w:pPr>
      <w:rPr>
        <w:rFonts w:ascii="OpenSymbol" w:hAnsi="OpenSymbol" w:cs="OpenSymbol" w:hint="default"/>
      </w:rPr>
    </w:lvl>
  </w:abstractNum>
  <w:abstractNum w:abstractNumId="16" w15:restartNumberingAfterBreak="0">
    <w:nsid w:val="640D05F7"/>
    <w:multiLevelType w:val="multilevel"/>
    <w:tmpl w:val="F44481BE"/>
    <w:styleLink w:val="WW8Num40"/>
    <w:lvl w:ilvl="0">
      <w:start w:val="1"/>
      <w:numFmt w:val="decimal"/>
      <w:lvlText w:val="%1."/>
      <w:lvlJc w:val="left"/>
      <w:rPr>
        <w:rFonts w:ascii="Times New Roman" w:eastAsia="Times New Roman" w:hAnsi="Times New Roman" w:cs="Times New Roman"/>
        <w:sz w:val="24"/>
        <w:szCs w:val="24"/>
      </w:rPr>
    </w:lvl>
    <w:lvl w:ilvl="1">
      <w:start w:val="1"/>
      <w:numFmt w:val="decimal"/>
      <w:lvlText w:val="%2)"/>
      <w:lvlJc w:val="left"/>
      <w:rPr>
        <w:rFonts w:ascii="Times New Roman" w:eastAsia="Times New Roman" w:hAnsi="Times New Roman" w:cs="Times New Roman"/>
        <w:sz w:val="24"/>
        <w:szCs w:val="24"/>
        <w:lang w:eastAsia="pl-P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67D11D20"/>
    <w:multiLevelType w:val="hybridMultilevel"/>
    <w:tmpl w:val="C5166098"/>
    <w:lvl w:ilvl="0" w:tplc="17244200">
      <w:start w:val="1"/>
      <w:numFmt w:val="decimal"/>
      <w:lvlText w:val="%1."/>
      <w:lvlJc w:val="left"/>
      <w:pPr>
        <w:ind w:left="1080" w:hanging="360"/>
      </w:pPr>
      <w:rPr>
        <w:rFonts w:hint="default"/>
      </w:rPr>
    </w:lvl>
    <w:lvl w:ilvl="1" w:tplc="3FFAA4A2">
      <w:start w:val="1"/>
      <w:numFmt w:val="decimal"/>
      <w:lvlText w:val="%2."/>
      <w:lvlJc w:val="left"/>
      <w:pPr>
        <w:ind w:left="360" w:hanging="360"/>
      </w:pPr>
      <w:rPr>
        <w:rFonts w:ascii="Arial" w:hAnsi="Arial" w:cs="Arial" w:hint="default"/>
        <w:sz w:val="24"/>
        <w:szCs w:val="24"/>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67F86710"/>
    <w:multiLevelType w:val="multilevel"/>
    <w:tmpl w:val="318075B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15:restartNumberingAfterBreak="0">
    <w:nsid w:val="73DD3A75"/>
    <w:multiLevelType w:val="hybridMultilevel"/>
    <w:tmpl w:val="DAA0B07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9841B1A"/>
    <w:multiLevelType w:val="multilevel"/>
    <w:tmpl w:val="F53A5B5E"/>
    <w:styleLink w:val="WW8Num20"/>
    <w:lvl w:ilvl="0">
      <w:start w:val="2"/>
      <w:numFmt w:val="decimal"/>
      <w:lvlText w:val="%1."/>
      <w:lvlJc w:val="left"/>
      <w:rPr>
        <w:b w:val="0"/>
      </w:rPr>
    </w:lvl>
    <w:lvl w:ilvl="1">
      <w:start w:val="1"/>
      <w:numFmt w:val="lowerLetter"/>
      <w:lvlText w:val="%2)"/>
      <w:lvlJc w:val="left"/>
      <w:rPr>
        <w:rFonts w:ascii="Times New Roman" w:eastAsia="Times New Roman" w:hAnsi="Times New Roman" w:cs="Times New Roman"/>
        <w:b/>
        <w:sz w:val="24"/>
        <w:szCs w:val="24"/>
        <w:lang w:eastAsia="pl-PL"/>
      </w:rPr>
    </w:lvl>
    <w:lvl w:ilvl="2">
      <w:start w:val="1"/>
      <w:numFmt w:val="lowerRoman"/>
      <w:lvlText w:val="%1.%2.%3."/>
      <w:lvlJc w:val="right"/>
      <w:rPr>
        <w:rFonts w:ascii="Times New Roman" w:eastAsia="Times New Roman" w:hAnsi="Times New Roman" w:cs="Times New Roman"/>
        <w:b/>
        <w:sz w:val="24"/>
        <w:szCs w:val="24"/>
        <w:lang w:eastAsia="pl-PL"/>
      </w:rPr>
    </w:lvl>
    <w:lvl w:ilvl="3">
      <w:start w:val="1"/>
      <w:numFmt w:val="decimal"/>
      <w:lvlText w:val="%1.%2.%3.%4."/>
      <w:lvlJc w:val="left"/>
      <w:rPr>
        <w:rFonts w:ascii="Times New Roman" w:eastAsia="Times New Roman" w:hAnsi="Times New Roman" w:cs="Times New Roman"/>
        <w:b/>
        <w:sz w:val="24"/>
        <w:szCs w:val="24"/>
        <w:lang w:eastAsia="pl-PL"/>
      </w:rPr>
    </w:lvl>
    <w:lvl w:ilvl="4">
      <w:start w:val="1"/>
      <w:numFmt w:val="lowerLetter"/>
      <w:lvlText w:val="%1.%2.%3.%4.%5."/>
      <w:lvlJc w:val="left"/>
      <w:rPr>
        <w:rFonts w:ascii="Times New Roman" w:eastAsia="Times New Roman" w:hAnsi="Times New Roman" w:cs="Times New Roman"/>
        <w:b/>
        <w:sz w:val="24"/>
        <w:szCs w:val="24"/>
        <w:lang w:eastAsia="pl-PL"/>
      </w:rPr>
    </w:lvl>
    <w:lvl w:ilvl="5">
      <w:start w:val="1"/>
      <w:numFmt w:val="lowerRoman"/>
      <w:lvlText w:val="%1.%2.%3.%4.%5.%6."/>
      <w:lvlJc w:val="right"/>
      <w:rPr>
        <w:rFonts w:ascii="Times New Roman" w:eastAsia="Times New Roman" w:hAnsi="Times New Roman" w:cs="Times New Roman"/>
        <w:b/>
        <w:sz w:val="24"/>
        <w:szCs w:val="24"/>
        <w:lang w:eastAsia="pl-PL"/>
      </w:rPr>
    </w:lvl>
    <w:lvl w:ilvl="6">
      <w:start w:val="1"/>
      <w:numFmt w:val="decimal"/>
      <w:lvlText w:val="%1.%2.%3.%4.%5.%6.%7."/>
      <w:lvlJc w:val="left"/>
      <w:rPr>
        <w:rFonts w:ascii="Times New Roman" w:eastAsia="Times New Roman" w:hAnsi="Times New Roman" w:cs="Times New Roman"/>
        <w:b/>
        <w:sz w:val="24"/>
        <w:szCs w:val="24"/>
        <w:lang w:eastAsia="pl-PL"/>
      </w:rPr>
    </w:lvl>
    <w:lvl w:ilvl="7">
      <w:start w:val="1"/>
      <w:numFmt w:val="lowerLetter"/>
      <w:lvlText w:val="%1.%2.%3.%4.%5.%6.%7.%8."/>
      <w:lvlJc w:val="left"/>
      <w:rPr>
        <w:rFonts w:ascii="Times New Roman" w:eastAsia="Times New Roman" w:hAnsi="Times New Roman" w:cs="Times New Roman"/>
        <w:b/>
        <w:sz w:val="24"/>
        <w:szCs w:val="24"/>
        <w:lang w:eastAsia="pl-PL"/>
      </w:rPr>
    </w:lvl>
    <w:lvl w:ilvl="8">
      <w:start w:val="1"/>
      <w:numFmt w:val="lowerRoman"/>
      <w:lvlText w:val="%1.%2.%3.%4.%5.%6.%7.%8.%9."/>
      <w:lvlJc w:val="right"/>
      <w:rPr>
        <w:rFonts w:ascii="Times New Roman" w:eastAsia="Times New Roman" w:hAnsi="Times New Roman" w:cs="Times New Roman"/>
        <w:b/>
        <w:sz w:val="24"/>
        <w:szCs w:val="24"/>
        <w:lang w:eastAsia="pl-PL"/>
      </w:rPr>
    </w:lvl>
  </w:abstractNum>
  <w:abstractNum w:abstractNumId="21" w15:restartNumberingAfterBreak="0">
    <w:nsid w:val="7CB57111"/>
    <w:multiLevelType w:val="multilevel"/>
    <w:tmpl w:val="EFB0E7D6"/>
    <w:styleLink w:val="WW8Num41"/>
    <w:lvl w:ilvl="0">
      <w:start w:val="1"/>
      <w:numFmt w:val="decimal"/>
      <w:lvlText w:val="%1."/>
      <w:lvlJc w:val="left"/>
      <w:rPr>
        <w:rFonts w:ascii="Times New Roman" w:eastAsia="Trebuchet MS" w:hAnsi="Times New Roman" w:cs="Trebuchet MS"/>
        <w:spacing w:val="-2"/>
        <w:w w:val="100"/>
        <w:sz w:val="24"/>
        <w:szCs w:val="24"/>
        <w:lang w:val="pl-PL" w:bidi="ar-SA"/>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16cid:durableId="1913851334">
    <w:abstractNumId w:val="13"/>
  </w:num>
  <w:num w:numId="2" w16cid:durableId="1662730046">
    <w:abstractNumId w:val="15"/>
  </w:num>
  <w:num w:numId="3" w16cid:durableId="629090934">
    <w:abstractNumId w:val="6"/>
  </w:num>
  <w:num w:numId="4" w16cid:durableId="506484922">
    <w:abstractNumId w:val="18"/>
  </w:num>
  <w:num w:numId="5" w16cid:durableId="1910075783">
    <w:abstractNumId w:val="2"/>
  </w:num>
  <w:num w:numId="6" w16cid:durableId="1532954267">
    <w:abstractNumId w:val="3"/>
  </w:num>
  <w:num w:numId="7" w16cid:durableId="128212280">
    <w:abstractNumId w:val="14"/>
  </w:num>
  <w:num w:numId="8" w16cid:durableId="2009281882">
    <w:abstractNumId w:val="8"/>
  </w:num>
  <w:num w:numId="9" w16cid:durableId="829834143">
    <w:abstractNumId w:val="1"/>
  </w:num>
  <w:num w:numId="10" w16cid:durableId="1893494997">
    <w:abstractNumId w:val="7"/>
  </w:num>
  <w:num w:numId="11" w16cid:durableId="1913538167">
    <w:abstractNumId w:val="0"/>
  </w:num>
  <w:num w:numId="12" w16cid:durableId="1015306180">
    <w:abstractNumId w:val="5"/>
  </w:num>
  <w:num w:numId="13" w16cid:durableId="252015115">
    <w:abstractNumId w:val="20"/>
  </w:num>
  <w:num w:numId="14" w16cid:durableId="2026904280">
    <w:abstractNumId w:val="11"/>
  </w:num>
  <w:num w:numId="15" w16cid:durableId="1706367047">
    <w:abstractNumId w:val="16"/>
  </w:num>
  <w:num w:numId="16" w16cid:durableId="1584485092">
    <w:abstractNumId w:val="21"/>
  </w:num>
  <w:num w:numId="17" w16cid:durableId="1166897341">
    <w:abstractNumId w:val="11"/>
    <w:lvlOverride w:ilvl="0">
      <w:startOverride w:val="1"/>
    </w:lvlOverride>
  </w:num>
  <w:num w:numId="18" w16cid:durableId="177889288">
    <w:abstractNumId w:val="21"/>
    <w:lvlOverride w:ilvl="0">
      <w:startOverride w:val="1"/>
    </w:lvlOverride>
  </w:num>
  <w:num w:numId="19" w16cid:durableId="310988318">
    <w:abstractNumId w:val="10"/>
  </w:num>
  <w:num w:numId="20" w16cid:durableId="473329539">
    <w:abstractNumId w:val="17"/>
  </w:num>
  <w:num w:numId="21" w16cid:durableId="24528173">
    <w:abstractNumId w:val="9"/>
  </w:num>
  <w:num w:numId="22" w16cid:durableId="2044939000">
    <w:abstractNumId w:val="19"/>
  </w:num>
  <w:num w:numId="23" w16cid:durableId="265190913">
    <w:abstractNumId w:val="4"/>
  </w:num>
  <w:num w:numId="24" w16cid:durableId="194117729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A01"/>
    <w:rsid w:val="0000523C"/>
    <w:rsid w:val="00023E80"/>
    <w:rsid w:val="00040BB5"/>
    <w:rsid w:val="00045401"/>
    <w:rsid w:val="00051415"/>
    <w:rsid w:val="0007191F"/>
    <w:rsid w:val="00093F3A"/>
    <w:rsid w:val="000A4B70"/>
    <w:rsid w:val="000C3127"/>
    <w:rsid w:val="000D12EE"/>
    <w:rsid w:val="000D392D"/>
    <w:rsid w:val="00133A7D"/>
    <w:rsid w:val="0017669B"/>
    <w:rsid w:val="00186C72"/>
    <w:rsid w:val="001D507D"/>
    <w:rsid w:val="001F61D8"/>
    <w:rsid w:val="00260AC3"/>
    <w:rsid w:val="002F4FD8"/>
    <w:rsid w:val="00320697"/>
    <w:rsid w:val="00352FB4"/>
    <w:rsid w:val="00384FC8"/>
    <w:rsid w:val="003A709A"/>
    <w:rsid w:val="003F257B"/>
    <w:rsid w:val="00437746"/>
    <w:rsid w:val="004530EE"/>
    <w:rsid w:val="00470863"/>
    <w:rsid w:val="00481482"/>
    <w:rsid w:val="00580612"/>
    <w:rsid w:val="005A42C5"/>
    <w:rsid w:val="005B1F1E"/>
    <w:rsid w:val="005B2E55"/>
    <w:rsid w:val="00672C08"/>
    <w:rsid w:val="00686BA1"/>
    <w:rsid w:val="006C4CB1"/>
    <w:rsid w:val="006E1E17"/>
    <w:rsid w:val="006F6B60"/>
    <w:rsid w:val="007725CA"/>
    <w:rsid w:val="0078293C"/>
    <w:rsid w:val="007A5426"/>
    <w:rsid w:val="007D009F"/>
    <w:rsid w:val="007E1EAA"/>
    <w:rsid w:val="007F7C31"/>
    <w:rsid w:val="00831535"/>
    <w:rsid w:val="0093637F"/>
    <w:rsid w:val="00941016"/>
    <w:rsid w:val="009F087C"/>
    <w:rsid w:val="00A00EB1"/>
    <w:rsid w:val="00A67BDE"/>
    <w:rsid w:val="00AC797B"/>
    <w:rsid w:val="00B0424A"/>
    <w:rsid w:val="00B47147"/>
    <w:rsid w:val="00BA3624"/>
    <w:rsid w:val="00BB31F9"/>
    <w:rsid w:val="00BD3B33"/>
    <w:rsid w:val="00C02015"/>
    <w:rsid w:val="00C06D86"/>
    <w:rsid w:val="00C54FD5"/>
    <w:rsid w:val="00C761EC"/>
    <w:rsid w:val="00C931AA"/>
    <w:rsid w:val="00CC1C17"/>
    <w:rsid w:val="00CE1987"/>
    <w:rsid w:val="00D33A01"/>
    <w:rsid w:val="00D33B43"/>
    <w:rsid w:val="00D954AD"/>
    <w:rsid w:val="00DD3D47"/>
    <w:rsid w:val="00DE2223"/>
    <w:rsid w:val="00E279E7"/>
    <w:rsid w:val="00E3222B"/>
    <w:rsid w:val="00E80A11"/>
    <w:rsid w:val="00EE25E1"/>
    <w:rsid w:val="00F3634B"/>
    <w:rsid w:val="00F57826"/>
    <w:rsid w:val="00F64F4F"/>
    <w:rsid w:val="00F674C7"/>
    <w:rsid w:val="00FB1A89"/>
    <w:rsid w:val="00FB2305"/>
    <w:rsid w:val="00FD3C0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AE87D"/>
  <w15:docId w15:val="{466E43B5-5F88-48BD-9D89-D1260FB6D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2594"/>
    <w:pPr>
      <w:widowControl w:val="0"/>
      <w:spacing w:line="100" w:lineRule="atLeast"/>
      <w:textAlignment w:val="baseline"/>
    </w:pPr>
    <w:rPr>
      <w:rFonts w:ascii="Times New Roman" w:eastAsia="SimSun" w:hAnsi="Times New Roman" w:cs="Arial Unicode MS"/>
      <w:kern w:val="2"/>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qFormat/>
    <w:rsid w:val="00D22594"/>
  </w:style>
  <w:style w:type="character" w:styleId="Pogrubienie">
    <w:name w:val="Strong"/>
    <w:qFormat/>
    <w:rsid w:val="00D22594"/>
    <w:rPr>
      <w:b/>
      <w:bCs/>
    </w:rPr>
  </w:style>
  <w:style w:type="character" w:customStyle="1" w:styleId="Znakinumeracji">
    <w:name w:val="Znaki numeracji"/>
    <w:qFormat/>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customStyle="1" w:styleId="Default">
    <w:name w:val="Default"/>
    <w:basedOn w:val="Normalny"/>
    <w:qFormat/>
    <w:rsid w:val="00D22594"/>
    <w:pPr>
      <w:suppressAutoHyphens w:val="0"/>
    </w:pPr>
    <w:rPr>
      <w:rFonts w:ascii="Calibri" w:eastAsia="Calibri" w:hAnsi="Calibri" w:cs="Calibri"/>
      <w:color w:val="000000"/>
    </w:rPr>
  </w:style>
  <w:style w:type="paragraph" w:customStyle="1" w:styleId="Akapitzlist1">
    <w:name w:val="Akapit z listą1"/>
    <w:basedOn w:val="Normalny"/>
    <w:qFormat/>
    <w:rsid w:val="00D22594"/>
    <w:pPr>
      <w:ind w:left="720"/>
    </w:pPr>
    <w:rPr>
      <w:rFonts w:eastAsia="Times New Roman" w:cs="Times New Roman"/>
      <w:lang w:val="en-US"/>
    </w:rPr>
  </w:style>
  <w:style w:type="paragraph" w:customStyle="1" w:styleId="NormalnyWeb12">
    <w:name w:val="Normalny (Web)12"/>
    <w:basedOn w:val="Normalny"/>
    <w:qFormat/>
    <w:rsid w:val="00AB4127"/>
    <w:pPr>
      <w:widowControl/>
      <w:suppressAutoHyphens w:val="0"/>
      <w:spacing w:line="360" w:lineRule="atLeast"/>
      <w:textAlignment w:val="auto"/>
    </w:pPr>
    <w:rPr>
      <w:rFonts w:eastAsia="Times New Roman" w:cs="Times New Roman"/>
      <w:color w:val="534E40"/>
      <w:kern w:val="0"/>
      <w:lang w:eastAsia="zh-CN" w:bidi="ar-SA"/>
    </w:rPr>
  </w:style>
  <w:style w:type="paragraph" w:styleId="Akapitzlist">
    <w:name w:val="List Paragraph"/>
    <w:basedOn w:val="Normalny"/>
    <w:qFormat/>
    <w:rsid w:val="00485A8B"/>
    <w:pPr>
      <w:ind w:left="720"/>
      <w:contextualSpacing/>
    </w:pPr>
    <w:rPr>
      <w:rFonts w:cs="Mangal"/>
      <w:szCs w:val="21"/>
    </w:rPr>
  </w:style>
  <w:style w:type="paragraph" w:customStyle="1" w:styleId="western">
    <w:name w:val="western"/>
    <w:basedOn w:val="Normalny"/>
    <w:rsid w:val="00C761EC"/>
    <w:pPr>
      <w:widowControl/>
      <w:suppressAutoHyphens w:val="0"/>
      <w:spacing w:before="100" w:beforeAutospacing="1" w:after="119" w:line="240" w:lineRule="auto"/>
      <w:jc w:val="both"/>
      <w:textAlignment w:val="auto"/>
    </w:pPr>
    <w:rPr>
      <w:rFonts w:eastAsia="Times New Roman" w:cs="Times New Roman"/>
      <w:color w:val="000000"/>
      <w:kern w:val="0"/>
      <w:lang w:eastAsia="pl-PL" w:bidi="ar-SA"/>
    </w:rPr>
  </w:style>
  <w:style w:type="character" w:customStyle="1" w:styleId="Tekstpodstawowy17">
    <w:name w:val="Tekst podstawowy17"/>
    <w:rsid w:val="00C761EC"/>
    <w:rPr>
      <w:rFonts w:ascii="Verdana" w:eastAsia="Verdana" w:hAnsi="Verdana" w:cs="Verdana"/>
      <w:sz w:val="15"/>
      <w:szCs w:val="15"/>
      <w:shd w:val="clear" w:color="auto" w:fill="FFFFFF"/>
    </w:rPr>
  </w:style>
  <w:style w:type="character" w:customStyle="1" w:styleId="Tekstpodstawowy18">
    <w:name w:val="Tekst podstawowy18"/>
    <w:rsid w:val="00C761EC"/>
    <w:rPr>
      <w:rFonts w:ascii="Verdana" w:eastAsia="Verdana" w:hAnsi="Verdana" w:cs="Verdana"/>
      <w:sz w:val="15"/>
      <w:szCs w:val="15"/>
      <w:shd w:val="clear" w:color="auto" w:fill="FFFFFF"/>
    </w:rPr>
  </w:style>
  <w:style w:type="character" w:customStyle="1" w:styleId="Tekstpodstawowy19">
    <w:name w:val="Tekst podstawowy19"/>
    <w:rsid w:val="00C761EC"/>
    <w:rPr>
      <w:rFonts w:ascii="Verdana" w:eastAsia="Verdana" w:hAnsi="Verdana" w:cs="Verdana"/>
      <w:sz w:val="15"/>
      <w:szCs w:val="15"/>
      <w:shd w:val="clear" w:color="auto" w:fill="FFFFFF"/>
    </w:rPr>
  </w:style>
  <w:style w:type="character" w:customStyle="1" w:styleId="Tekstpodstawowy21">
    <w:name w:val="Tekst podstawowy21"/>
    <w:rsid w:val="00C761EC"/>
    <w:rPr>
      <w:rFonts w:ascii="Verdana" w:eastAsia="Verdana" w:hAnsi="Verdana" w:cs="Verdana"/>
      <w:sz w:val="15"/>
      <w:szCs w:val="15"/>
      <w:shd w:val="clear" w:color="auto" w:fill="FFFFFF"/>
    </w:rPr>
  </w:style>
  <w:style w:type="character" w:styleId="Odwoaniedokomentarza">
    <w:name w:val="annotation reference"/>
    <w:basedOn w:val="Domylnaczcionkaakapitu"/>
    <w:unhideWhenUsed/>
    <w:rsid w:val="00A00EB1"/>
    <w:rPr>
      <w:sz w:val="16"/>
      <w:szCs w:val="16"/>
    </w:rPr>
  </w:style>
  <w:style w:type="paragraph" w:styleId="Tekstkomentarza">
    <w:name w:val="annotation text"/>
    <w:basedOn w:val="Normalny"/>
    <w:link w:val="TekstkomentarzaZnak"/>
    <w:unhideWhenUsed/>
    <w:rsid w:val="00A00EB1"/>
    <w:pPr>
      <w:spacing w:line="240" w:lineRule="auto"/>
    </w:pPr>
    <w:rPr>
      <w:rFonts w:cs="Mangal"/>
      <w:sz w:val="20"/>
      <w:szCs w:val="18"/>
    </w:rPr>
  </w:style>
  <w:style w:type="character" w:customStyle="1" w:styleId="TekstkomentarzaZnak">
    <w:name w:val="Tekst komentarza Znak"/>
    <w:basedOn w:val="Domylnaczcionkaakapitu"/>
    <w:link w:val="Tekstkomentarza"/>
    <w:rsid w:val="00A00EB1"/>
    <w:rPr>
      <w:rFonts w:ascii="Times New Roman" w:eastAsia="SimSun" w:hAnsi="Times New Roman" w:cs="Mangal"/>
      <w:kern w:val="2"/>
      <w:sz w:val="20"/>
      <w:szCs w:val="18"/>
      <w:lang w:eastAsia="hi-IN" w:bidi="hi-IN"/>
    </w:rPr>
  </w:style>
  <w:style w:type="paragraph" w:styleId="Tematkomentarza">
    <w:name w:val="annotation subject"/>
    <w:basedOn w:val="Tekstkomentarza"/>
    <w:next w:val="Tekstkomentarza"/>
    <w:link w:val="TematkomentarzaZnak"/>
    <w:uiPriority w:val="99"/>
    <w:semiHidden/>
    <w:unhideWhenUsed/>
    <w:rsid w:val="00A00EB1"/>
    <w:rPr>
      <w:b/>
      <w:bCs/>
    </w:rPr>
  </w:style>
  <w:style w:type="character" w:customStyle="1" w:styleId="TematkomentarzaZnak">
    <w:name w:val="Temat komentarza Znak"/>
    <w:basedOn w:val="TekstkomentarzaZnak"/>
    <w:link w:val="Tematkomentarza"/>
    <w:uiPriority w:val="99"/>
    <w:semiHidden/>
    <w:rsid w:val="00A00EB1"/>
    <w:rPr>
      <w:rFonts w:ascii="Times New Roman" w:eastAsia="SimSun" w:hAnsi="Times New Roman" w:cs="Mangal"/>
      <w:b/>
      <w:bCs/>
      <w:kern w:val="2"/>
      <w:sz w:val="20"/>
      <w:szCs w:val="18"/>
      <w:lang w:eastAsia="hi-IN" w:bidi="hi-IN"/>
    </w:rPr>
  </w:style>
  <w:style w:type="paragraph" w:styleId="Tekstdymka">
    <w:name w:val="Balloon Text"/>
    <w:basedOn w:val="Normalny"/>
    <w:link w:val="TekstdymkaZnak"/>
    <w:uiPriority w:val="99"/>
    <w:semiHidden/>
    <w:unhideWhenUsed/>
    <w:rsid w:val="000C3127"/>
    <w:pPr>
      <w:spacing w:line="240" w:lineRule="auto"/>
    </w:pPr>
    <w:rPr>
      <w:rFonts w:ascii="Segoe UI" w:hAnsi="Segoe UI" w:cs="Mangal"/>
      <w:sz w:val="18"/>
      <w:szCs w:val="16"/>
    </w:rPr>
  </w:style>
  <w:style w:type="character" w:customStyle="1" w:styleId="TekstdymkaZnak">
    <w:name w:val="Tekst dymka Znak"/>
    <w:basedOn w:val="Domylnaczcionkaakapitu"/>
    <w:link w:val="Tekstdymka"/>
    <w:uiPriority w:val="99"/>
    <w:semiHidden/>
    <w:rsid w:val="000C3127"/>
    <w:rPr>
      <w:rFonts w:ascii="Segoe UI" w:eastAsia="SimSun" w:hAnsi="Segoe UI" w:cs="Mangal"/>
      <w:kern w:val="2"/>
      <w:sz w:val="18"/>
      <w:szCs w:val="16"/>
      <w:lang w:eastAsia="hi-IN" w:bidi="hi-IN"/>
    </w:rPr>
  </w:style>
  <w:style w:type="paragraph" w:customStyle="1" w:styleId="Standard">
    <w:name w:val="Standard"/>
    <w:rsid w:val="00023E80"/>
    <w:pPr>
      <w:autoSpaceDN w:val="0"/>
      <w:spacing w:after="200" w:line="276" w:lineRule="auto"/>
      <w:textAlignment w:val="baseline"/>
    </w:pPr>
    <w:rPr>
      <w:rFonts w:ascii="Calibri" w:eastAsia="Calibri" w:hAnsi="Calibri" w:cs="Calibri"/>
      <w:kern w:val="3"/>
      <w:lang w:eastAsia="zh-CN"/>
    </w:rPr>
  </w:style>
  <w:style w:type="character" w:customStyle="1" w:styleId="ng-binding">
    <w:name w:val="ng-binding"/>
    <w:rsid w:val="00023E80"/>
  </w:style>
  <w:style w:type="numbering" w:customStyle="1" w:styleId="WW8Num20">
    <w:name w:val="WW8Num20"/>
    <w:basedOn w:val="Bezlisty"/>
    <w:rsid w:val="00023E80"/>
    <w:pPr>
      <w:numPr>
        <w:numId w:val="13"/>
      </w:numPr>
    </w:pPr>
  </w:style>
  <w:style w:type="numbering" w:customStyle="1" w:styleId="WW8Num33">
    <w:name w:val="WW8Num33"/>
    <w:basedOn w:val="Bezlisty"/>
    <w:rsid w:val="00023E80"/>
    <w:pPr>
      <w:numPr>
        <w:numId w:val="14"/>
      </w:numPr>
    </w:pPr>
  </w:style>
  <w:style w:type="numbering" w:customStyle="1" w:styleId="WW8Num40">
    <w:name w:val="WW8Num40"/>
    <w:basedOn w:val="Bezlisty"/>
    <w:rsid w:val="00023E80"/>
    <w:pPr>
      <w:numPr>
        <w:numId w:val="15"/>
      </w:numPr>
    </w:pPr>
  </w:style>
  <w:style w:type="numbering" w:customStyle="1" w:styleId="WW8Num41">
    <w:name w:val="WW8Num41"/>
    <w:basedOn w:val="Bezlisty"/>
    <w:rsid w:val="00023E80"/>
    <w:pPr>
      <w:numPr>
        <w:numId w:val="16"/>
      </w:numPr>
    </w:pPr>
  </w:style>
  <w:style w:type="paragraph" w:styleId="Poprawka">
    <w:name w:val="Revision"/>
    <w:hidden/>
    <w:uiPriority w:val="99"/>
    <w:semiHidden/>
    <w:rsid w:val="00CE1987"/>
    <w:pPr>
      <w:suppressAutoHyphens w:val="0"/>
    </w:pPr>
    <w:rPr>
      <w:rFonts w:ascii="Times New Roman" w:eastAsia="SimSun" w:hAnsi="Times New Roman" w:cs="Mangal"/>
      <w:kern w:val="2"/>
      <w:sz w:val="24"/>
      <w:szCs w:val="21"/>
      <w:lang w:eastAsia="hi-IN" w:bidi="hi-IN"/>
    </w:rPr>
  </w:style>
  <w:style w:type="paragraph" w:styleId="Stopka">
    <w:name w:val="footer"/>
    <w:basedOn w:val="Normalny"/>
    <w:link w:val="StopkaZnak"/>
    <w:uiPriority w:val="99"/>
    <w:unhideWhenUsed/>
    <w:rsid w:val="005B1F1E"/>
    <w:pPr>
      <w:tabs>
        <w:tab w:val="center" w:pos="4536"/>
        <w:tab w:val="right" w:pos="9072"/>
      </w:tabs>
      <w:spacing w:line="240" w:lineRule="auto"/>
    </w:pPr>
    <w:rPr>
      <w:rFonts w:cs="Mangal"/>
      <w:szCs w:val="21"/>
    </w:rPr>
  </w:style>
  <w:style w:type="character" w:customStyle="1" w:styleId="StopkaZnak">
    <w:name w:val="Stopka Znak"/>
    <w:basedOn w:val="Domylnaczcionkaakapitu"/>
    <w:link w:val="Stopka"/>
    <w:uiPriority w:val="99"/>
    <w:rsid w:val="005B1F1E"/>
    <w:rPr>
      <w:rFonts w:ascii="Times New Roman" w:eastAsia="SimSun" w:hAnsi="Times New Roman" w:cs="Mangal"/>
      <w:kern w:val="2"/>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9E572-8A39-46E0-9ED0-4C341F6B1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4884</Words>
  <Characters>29306</Characters>
  <Application>Microsoft Office Word</Application>
  <DocSecurity>0</DocSecurity>
  <Lines>244</Lines>
  <Paragraphs>68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Sekretariat</dc:creator>
  <dc:description/>
  <cp:lastModifiedBy>Admin</cp:lastModifiedBy>
  <cp:revision>2</cp:revision>
  <cp:lastPrinted>2025-11-26T19:49:00Z</cp:lastPrinted>
  <dcterms:created xsi:type="dcterms:W3CDTF">2025-11-26T19:52:00Z</dcterms:created>
  <dcterms:modified xsi:type="dcterms:W3CDTF">2025-11-26T19:52:00Z</dcterms:modified>
  <dc:language>pl-PL</dc:language>
</cp:coreProperties>
</file>